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52262C" w14:textId="528143B2" w:rsidR="009A4EA9" w:rsidRPr="00156D62" w:rsidRDefault="00C244DC" w:rsidP="00562B0E">
      <w:pPr>
        <w:pStyle w:val="Nagwek1"/>
        <w:shd w:val="clear" w:color="auto" w:fill="C6D9F1" w:themeFill="text2" w:themeFillTint="33"/>
        <w:jc w:val="right"/>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ZAŁĄCZNIK NR 1 DO S</w:t>
      </w:r>
      <w:r w:rsidR="009A4EA9" w:rsidRPr="00156D62">
        <w:rPr>
          <w:rFonts w:cstheme="minorHAnsi"/>
          <w:color w:val="000000" w:themeColor="text1"/>
          <w:sz w:val="20"/>
          <w:szCs w:val="20"/>
        </w:rPr>
        <w:t xml:space="preserve">WZ – </w:t>
      </w:r>
      <w:bookmarkEnd w:id="0"/>
      <w:bookmarkEnd w:id="1"/>
      <w:r w:rsidR="00CA09C8">
        <w:rPr>
          <w:rFonts w:cstheme="minorHAnsi"/>
          <w:color w:val="000000" w:themeColor="text1"/>
          <w:sz w:val="20"/>
          <w:szCs w:val="20"/>
        </w:rPr>
        <w:t xml:space="preserve">SZCZEGÓŁOWY </w:t>
      </w:r>
      <w:r w:rsidR="00C20CEF" w:rsidRPr="00156D62">
        <w:rPr>
          <w:rFonts w:cstheme="minorHAnsi"/>
          <w:color w:val="000000" w:themeColor="text1"/>
          <w:sz w:val="20"/>
          <w:szCs w:val="20"/>
        </w:rPr>
        <w:t>OPIS PRZEDMIOTU ZA</w:t>
      </w:r>
      <w:r w:rsidR="00297F27">
        <w:rPr>
          <w:rFonts w:cstheme="minorHAnsi"/>
          <w:color w:val="000000" w:themeColor="text1"/>
          <w:sz w:val="20"/>
          <w:szCs w:val="20"/>
        </w:rPr>
        <w:t>MÓWIENIA</w:t>
      </w:r>
    </w:p>
    <w:p w14:paraId="2AAE3FB5"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23ACF4C0" w14:textId="77777777" w:rsidR="00A473BE" w:rsidRPr="004163B0" w:rsidRDefault="00A473BE" w:rsidP="00A473BE">
      <w:pPr>
        <w:pStyle w:val="Akapitzlist"/>
        <w:spacing w:before="120" w:line="276" w:lineRule="auto"/>
        <w:ind w:left="284"/>
        <w:jc w:val="left"/>
        <w:outlineLvl w:val="0"/>
        <w:rPr>
          <w:rFonts w:asciiTheme="minorHAnsi" w:hAnsiTheme="minorHAnsi" w:cstheme="minorHAnsi"/>
          <w:b/>
          <w:sz w:val="20"/>
        </w:rPr>
      </w:pPr>
    </w:p>
    <w:p w14:paraId="5F445209" w14:textId="1D271F95" w:rsidR="006376AA" w:rsidRPr="004163B0" w:rsidRDefault="00C431AC" w:rsidP="00BC792F">
      <w:pPr>
        <w:pStyle w:val="Akapitzlist"/>
        <w:numPr>
          <w:ilvl w:val="0"/>
          <w:numId w:val="2"/>
        </w:numPr>
        <w:spacing w:before="120" w:line="276" w:lineRule="auto"/>
        <w:ind w:left="284" w:hanging="284"/>
        <w:outlineLvl w:val="0"/>
        <w:rPr>
          <w:rFonts w:asciiTheme="minorHAnsi" w:hAnsiTheme="minorHAnsi" w:cstheme="minorHAnsi"/>
          <w:sz w:val="20"/>
        </w:rPr>
      </w:pPr>
      <w:r w:rsidRPr="004163B0">
        <w:rPr>
          <w:rFonts w:asciiTheme="minorHAnsi" w:hAnsiTheme="minorHAnsi" w:cstheme="minorHAnsi"/>
          <w:b/>
          <w:sz w:val="20"/>
        </w:rPr>
        <w:t>Określenie przedmiotu za</w:t>
      </w:r>
      <w:r w:rsidR="008356FF" w:rsidRPr="004163B0">
        <w:rPr>
          <w:rFonts w:asciiTheme="minorHAnsi" w:hAnsiTheme="minorHAnsi" w:cstheme="minorHAnsi"/>
          <w:b/>
          <w:sz w:val="20"/>
        </w:rPr>
        <w:t>mówienia</w:t>
      </w:r>
      <w:r w:rsidR="006376AA" w:rsidRPr="004163B0">
        <w:rPr>
          <w:rFonts w:asciiTheme="minorHAnsi" w:hAnsiTheme="minorHAnsi" w:cstheme="minorHAnsi"/>
          <w:b/>
          <w:sz w:val="20"/>
        </w:rPr>
        <w:t xml:space="preserve"> </w:t>
      </w:r>
    </w:p>
    <w:p w14:paraId="7A3A58D2" w14:textId="0E442544" w:rsidR="00EB702B" w:rsidRDefault="005A7035" w:rsidP="00D1479A">
      <w:pPr>
        <w:spacing w:before="100" w:beforeAutospacing="1" w:after="100" w:afterAutospacing="1"/>
        <w:rPr>
          <w:b/>
          <w:szCs w:val="22"/>
        </w:rPr>
      </w:pPr>
      <w:r w:rsidRPr="00EB702B">
        <w:rPr>
          <w:rFonts w:asciiTheme="minorHAnsi" w:hAnsiTheme="minorHAnsi" w:cstheme="minorHAnsi"/>
          <w:sz w:val="20"/>
        </w:rPr>
        <w:t>Przedmiotem postępowania zakupowego j</w:t>
      </w:r>
      <w:r w:rsidR="00821178" w:rsidRPr="00EB702B">
        <w:rPr>
          <w:rFonts w:asciiTheme="minorHAnsi" w:hAnsiTheme="minorHAnsi" w:cstheme="minorHAnsi"/>
          <w:sz w:val="20"/>
        </w:rPr>
        <w:t xml:space="preserve">est </w:t>
      </w:r>
      <w:r w:rsidR="00E34752" w:rsidRPr="00EB702B">
        <w:rPr>
          <w:rFonts w:asciiTheme="minorHAnsi" w:hAnsiTheme="minorHAnsi" w:cstheme="minorHAnsi"/>
          <w:sz w:val="20"/>
        </w:rPr>
        <w:t xml:space="preserve">opracowanie dokumentacji </w:t>
      </w:r>
      <w:r w:rsidR="00474FFF" w:rsidRPr="00EB702B">
        <w:rPr>
          <w:rFonts w:asciiTheme="minorHAnsi" w:hAnsiTheme="minorHAnsi" w:cstheme="minorHAnsi"/>
          <w:sz w:val="20"/>
        </w:rPr>
        <w:t>projektowej w branży elektroenergetyczne</w:t>
      </w:r>
      <w:r w:rsidR="008B2790" w:rsidRPr="00EB702B">
        <w:rPr>
          <w:rFonts w:asciiTheme="minorHAnsi" w:hAnsiTheme="minorHAnsi" w:cstheme="minorHAnsi"/>
          <w:sz w:val="20"/>
        </w:rPr>
        <w:t>j na terenie działania OŁD w RE</w:t>
      </w:r>
      <w:r w:rsidR="00474FFF" w:rsidRPr="00EB702B">
        <w:rPr>
          <w:rFonts w:asciiTheme="minorHAnsi" w:hAnsiTheme="minorHAnsi" w:cstheme="minorHAnsi"/>
          <w:sz w:val="20"/>
        </w:rPr>
        <w:t xml:space="preserve"> </w:t>
      </w:r>
      <w:r w:rsidR="00776F0B" w:rsidRPr="00EB702B">
        <w:rPr>
          <w:rFonts w:asciiTheme="minorHAnsi" w:hAnsiTheme="minorHAnsi" w:cstheme="minorHAnsi"/>
          <w:b/>
          <w:sz w:val="20"/>
        </w:rPr>
        <w:t xml:space="preserve">Żyrardów </w:t>
      </w:r>
      <w:r w:rsidR="008B2790" w:rsidRPr="00EB702B">
        <w:rPr>
          <w:rFonts w:asciiTheme="minorHAnsi" w:hAnsiTheme="minorHAnsi" w:cstheme="minorHAnsi"/>
          <w:sz w:val="20"/>
        </w:rPr>
        <w:t xml:space="preserve">dla zadania </w:t>
      </w:r>
      <w:r w:rsidR="00574BD8" w:rsidRPr="00EB702B">
        <w:rPr>
          <w:rFonts w:asciiTheme="minorHAnsi" w:hAnsiTheme="minorHAnsi" w:cstheme="minorHAnsi"/>
          <w:sz w:val="20"/>
        </w:rPr>
        <w:t>pn.</w:t>
      </w:r>
      <w:r w:rsidR="00EB702B">
        <w:rPr>
          <w:b/>
          <w:szCs w:val="22"/>
        </w:rPr>
        <w:t>"</w:t>
      </w:r>
      <w:r w:rsidR="006E5E69" w:rsidRPr="006E5E69">
        <w:t xml:space="preserve"> </w:t>
      </w:r>
      <w:r w:rsidR="005B7A9C" w:rsidRPr="005B7A9C">
        <w:rPr>
          <w:rFonts w:ascii="Arial" w:eastAsia="Calibri" w:hAnsi="Arial" w:cs="Arial"/>
          <w:b/>
          <w:i/>
          <w:szCs w:val="22"/>
          <w:lang w:eastAsia="pl-PL"/>
        </w:rPr>
        <w:t>Przebudowa  linii napowietrznej  15kV GPZ Kaleń - Ciepłe do stacji Ciepłe Skuły (22-1102) gm. Żabia Wola</w:t>
      </w:r>
      <w:r w:rsidR="00EB702B" w:rsidRPr="00EB702B">
        <w:rPr>
          <w:b/>
          <w:szCs w:val="22"/>
        </w:rPr>
        <w:t>”</w:t>
      </w:r>
      <w:r w:rsidR="00D1479A">
        <w:rPr>
          <w:b/>
          <w:szCs w:val="22"/>
        </w:rPr>
        <w:t>.</w:t>
      </w:r>
    </w:p>
    <w:p w14:paraId="20E12628" w14:textId="77777777" w:rsidR="00EB702B" w:rsidRDefault="00EB702B" w:rsidP="00EB702B">
      <w:pPr>
        <w:pStyle w:val="Default"/>
        <w:jc w:val="center"/>
        <w:rPr>
          <w:b/>
          <w:sz w:val="22"/>
          <w:szCs w:val="22"/>
        </w:rPr>
      </w:pPr>
    </w:p>
    <w:p w14:paraId="5B607434" w14:textId="1DFD7E40" w:rsidR="00821178" w:rsidRPr="00EB702B" w:rsidRDefault="008B2790" w:rsidP="00EB702B">
      <w:pPr>
        <w:pStyle w:val="Default"/>
        <w:rPr>
          <w:b/>
          <w:color w:val="auto"/>
          <w:sz w:val="22"/>
          <w:szCs w:val="22"/>
        </w:rPr>
      </w:pPr>
      <w:r w:rsidRPr="00EB702B">
        <w:rPr>
          <w:rFonts w:asciiTheme="minorHAnsi" w:hAnsiTheme="minorHAnsi" w:cstheme="minorHAnsi"/>
          <w:sz w:val="20"/>
        </w:rPr>
        <w:t xml:space="preserve"> –</w:t>
      </w:r>
      <w:r w:rsidR="00474FFF" w:rsidRPr="00EB702B">
        <w:rPr>
          <w:rFonts w:asciiTheme="minorHAnsi" w:hAnsiTheme="minorHAnsi" w:cstheme="minorHAnsi"/>
          <w:sz w:val="20"/>
        </w:rPr>
        <w:t xml:space="preserve"> zgodnie z załącznikiem nr </w:t>
      </w:r>
      <w:r w:rsidR="00474FFF" w:rsidRPr="00EB702B">
        <w:rPr>
          <w:rFonts w:asciiTheme="minorHAnsi" w:hAnsiTheme="minorHAnsi" w:cstheme="minorHAnsi"/>
          <w:b/>
          <w:sz w:val="20"/>
        </w:rPr>
        <w:t>1.</w:t>
      </w:r>
      <w:r w:rsidR="004D00F1" w:rsidRPr="00EB702B">
        <w:rPr>
          <w:rFonts w:asciiTheme="minorHAnsi" w:hAnsiTheme="minorHAnsi" w:cstheme="minorHAnsi"/>
          <w:b/>
          <w:sz w:val="20"/>
        </w:rPr>
        <w:t>7</w:t>
      </w:r>
      <w:r w:rsidR="00474FFF" w:rsidRPr="00EB702B">
        <w:rPr>
          <w:rFonts w:asciiTheme="minorHAnsi" w:hAnsiTheme="minorHAnsi" w:cstheme="minorHAnsi"/>
          <w:b/>
          <w:sz w:val="20"/>
        </w:rPr>
        <w:t xml:space="preserve"> do SWZ</w:t>
      </w:r>
      <w:r w:rsidR="00BC792F" w:rsidRPr="00EB702B">
        <w:rPr>
          <w:rFonts w:asciiTheme="minorHAnsi" w:hAnsiTheme="minorHAnsi" w:cstheme="minorHAnsi"/>
          <w:sz w:val="20"/>
        </w:rPr>
        <w:t>.</w:t>
      </w:r>
    </w:p>
    <w:p w14:paraId="056D6B9D" w14:textId="11CB44BA"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W przypadku, gdy w dokumentacji projektowej </w:t>
      </w:r>
      <w:r w:rsidR="00E34752">
        <w:rPr>
          <w:rFonts w:asciiTheme="minorHAnsi" w:hAnsiTheme="minorHAnsi" w:cstheme="minorHAnsi"/>
          <w:sz w:val="20"/>
        </w:rPr>
        <w:t>Wykonawca będzie chciał wskazać</w:t>
      </w:r>
      <w:r w:rsidRPr="005A7035">
        <w:rPr>
          <w:rFonts w:asciiTheme="minorHAnsi" w:hAnsiTheme="minorHAnsi" w:cstheme="minorHAnsi"/>
          <w:sz w:val="20"/>
        </w:rPr>
        <w:t xml:space="preserve"> nazwy, znaki towarowe lub typy materiałów czy produktów lub normy, aprobaty, specyfikacje czy systemy, </w:t>
      </w:r>
      <w:r w:rsidR="00E34752">
        <w:rPr>
          <w:rFonts w:asciiTheme="minorHAnsi" w:hAnsiTheme="minorHAnsi" w:cstheme="minorHAnsi"/>
          <w:sz w:val="20"/>
        </w:rPr>
        <w:t>zobowiązany będzie do rozpisania</w:t>
      </w:r>
      <w:r w:rsidRPr="005A7035">
        <w:rPr>
          <w:rFonts w:asciiTheme="minorHAnsi" w:hAnsiTheme="minorHAnsi" w:cstheme="minorHAnsi"/>
          <w:sz w:val="20"/>
        </w:rPr>
        <w:t xml:space="preserve"> </w:t>
      </w:r>
      <w:r w:rsidR="00E34752">
        <w:rPr>
          <w:rFonts w:asciiTheme="minorHAnsi" w:hAnsiTheme="minorHAnsi" w:cstheme="minorHAnsi"/>
          <w:sz w:val="20"/>
        </w:rPr>
        <w:t>ewentualnych</w:t>
      </w:r>
      <w:r w:rsidRPr="005A7035">
        <w:rPr>
          <w:rFonts w:asciiTheme="minorHAnsi" w:hAnsiTheme="minorHAnsi" w:cstheme="minorHAnsi"/>
          <w:sz w:val="20"/>
        </w:rPr>
        <w:t xml:space="preserve"> materiałów lub </w:t>
      </w:r>
      <w:r w:rsidR="00E34752">
        <w:rPr>
          <w:rFonts w:asciiTheme="minorHAnsi" w:hAnsiTheme="minorHAnsi" w:cstheme="minorHAnsi"/>
          <w:sz w:val="20"/>
        </w:rPr>
        <w:t xml:space="preserve">wskazania </w:t>
      </w:r>
      <w:r w:rsidRPr="005A7035">
        <w:rPr>
          <w:rFonts w:asciiTheme="minorHAnsi" w:hAnsiTheme="minorHAnsi" w:cstheme="minorHAnsi"/>
          <w:sz w:val="20"/>
        </w:rPr>
        <w:t xml:space="preserve">rozwiązań równoważnych </w:t>
      </w:r>
      <w:r w:rsidR="00E34752">
        <w:rPr>
          <w:rFonts w:asciiTheme="minorHAnsi" w:hAnsiTheme="minorHAnsi" w:cstheme="minorHAnsi"/>
          <w:sz w:val="20"/>
        </w:rPr>
        <w:t xml:space="preserve">zapewniających </w:t>
      </w:r>
      <w:r w:rsidRPr="005A7035">
        <w:rPr>
          <w:rFonts w:asciiTheme="minorHAnsi" w:hAnsiTheme="minorHAnsi" w:cstheme="minorHAnsi"/>
          <w:sz w:val="20"/>
        </w:rPr>
        <w:t xml:space="preserve">uzyskanie parametrów technicznych nie gorszych od </w:t>
      </w:r>
      <w:r w:rsidR="00E34752">
        <w:rPr>
          <w:rFonts w:asciiTheme="minorHAnsi" w:hAnsiTheme="minorHAnsi" w:cstheme="minorHAnsi"/>
          <w:sz w:val="20"/>
        </w:rPr>
        <w:t xml:space="preserve">konkretnie </w:t>
      </w:r>
      <w:r w:rsidRPr="005A7035">
        <w:rPr>
          <w:rFonts w:asciiTheme="minorHAnsi" w:hAnsiTheme="minorHAnsi" w:cstheme="minorHAnsi"/>
          <w:sz w:val="20"/>
        </w:rPr>
        <w:t xml:space="preserve">określonych </w:t>
      </w:r>
      <w:r w:rsidR="003E0D0B">
        <w:rPr>
          <w:rFonts w:asciiTheme="minorHAnsi" w:hAnsiTheme="minorHAnsi" w:cstheme="minorHAnsi"/>
          <w:sz w:val="20"/>
        </w:rPr>
        <w:br/>
      </w:r>
      <w:r w:rsidRPr="005A7035">
        <w:rPr>
          <w:rFonts w:asciiTheme="minorHAnsi" w:hAnsiTheme="minorHAnsi" w:cstheme="minorHAnsi"/>
          <w:sz w:val="20"/>
        </w:rPr>
        <w:t>w dokumentacji.</w:t>
      </w:r>
    </w:p>
    <w:p w14:paraId="3E3A70F1" w14:textId="18C2C9B7" w:rsidR="00C91669" w:rsidRDefault="00C91669"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C91669">
        <w:rPr>
          <w:rFonts w:asciiTheme="minorHAnsi" w:hAnsiTheme="minorHAnsi" w:cstheme="minorHAnsi"/>
          <w:sz w:val="20"/>
        </w:rPr>
        <w:t xml:space="preserve">Zasady realizacji zamówienia </w:t>
      </w:r>
      <w:r w:rsidR="004E2633">
        <w:rPr>
          <w:rFonts w:asciiTheme="minorHAnsi" w:hAnsiTheme="minorHAnsi" w:cstheme="minorHAnsi"/>
          <w:sz w:val="20"/>
        </w:rPr>
        <w:t>określa P</w:t>
      </w:r>
      <w:r>
        <w:rPr>
          <w:rFonts w:asciiTheme="minorHAnsi" w:hAnsiTheme="minorHAnsi" w:cstheme="minorHAnsi"/>
          <w:sz w:val="20"/>
        </w:rPr>
        <w:t>rojekt</w:t>
      </w:r>
      <w:r w:rsidR="004E2633">
        <w:rPr>
          <w:rFonts w:asciiTheme="minorHAnsi" w:hAnsiTheme="minorHAnsi" w:cstheme="minorHAnsi"/>
          <w:sz w:val="20"/>
        </w:rPr>
        <w:t xml:space="preserve"> U</w:t>
      </w:r>
      <w:r w:rsidRPr="00C91669">
        <w:rPr>
          <w:rFonts w:asciiTheme="minorHAnsi" w:hAnsiTheme="minorHAnsi" w:cstheme="minorHAnsi"/>
          <w:sz w:val="20"/>
        </w:rPr>
        <w:t xml:space="preserve">mowy zakupowej stanowiący </w:t>
      </w:r>
      <w:r w:rsidRPr="00C91669">
        <w:rPr>
          <w:rFonts w:asciiTheme="minorHAnsi" w:hAnsiTheme="minorHAnsi" w:cstheme="minorHAnsi"/>
          <w:b/>
          <w:sz w:val="20"/>
        </w:rPr>
        <w:t xml:space="preserve">Załącznik nr </w:t>
      </w:r>
      <w:r w:rsidR="00BC792F">
        <w:rPr>
          <w:rFonts w:asciiTheme="minorHAnsi" w:hAnsiTheme="minorHAnsi" w:cstheme="minorHAnsi"/>
          <w:b/>
          <w:sz w:val="20"/>
        </w:rPr>
        <w:t>5</w:t>
      </w:r>
      <w:r w:rsidRPr="00C91669">
        <w:rPr>
          <w:rFonts w:asciiTheme="minorHAnsi" w:hAnsiTheme="minorHAnsi" w:cstheme="minorHAnsi"/>
          <w:b/>
          <w:sz w:val="20"/>
        </w:rPr>
        <w:t xml:space="preserve"> do SWZ</w:t>
      </w:r>
      <w:r w:rsidRPr="00C91669">
        <w:rPr>
          <w:rFonts w:asciiTheme="minorHAnsi" w:hAnsiTheme="minorHAnsi" w:cstheme="minorHAnsi"/>
          <w:sz w:val="20"/>
        </w:rPr>
        <w:t>.</w:t>
      </w:r>
    </w:p>
    <w:p w14:paraId="20341592" w14:textId="43E9B475" w:rsidR="00295838" w:rsidRDefault="00295838"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14:paraId="092C3A77" w14:textId="546DB773" w:rsidR="00295838" w:rsidRDefault="00295838" w:rsidP="00E34752">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Zapoznania</w:t>
      </w:r>
      <w:r w:rsidRPr="00295838">
        <w:rPr>
          <w:rFonts w:asciiTheme="minorHAnsi" w:hAnsiTheme="minorHAnsi" w:cstheme="minorHAnsi"/>
          <w:sz w:val="20"/>
        </w:rPr>
        <w:t xml:space="preserve"> się z </w:t>
      </w:r>
      <w:r w:rsidR="00E34752" w:rsidRPr="00E34752">
        <w:rPr>
          <w:rFonts w:asciiTheme="minorHAnsi" w:hAnsiTheme="minorHAnsi" w:cstheme="minorHAnsi"/>
          <w:sz w:val="20"/>
        </w:rPr>
        <w:t xml:space="preserve">danymi wyjściowymi do projektowania/warunkami przyłączenia do sieci </w:t>
      </w:r>
      <w:r w:rsidR="00574BD8">
        <w:rPr>
          <w:rFonts w:asciiTheme="minorHAnsi" w:hAnsiTheme="minorHAnsi" w:cstheme="minorHAnsi"/>
          <w:sz w:val="20"/>
        </w:rPr>
        <w:t>oraz z </w:t>
      </w:r>
      <w:r w:rsidRPr="00295838">
        <w:rPr>
          <w:rFonts w:asciiTheme="minorHAnsi" w:hAnsiTheme="minorHAnsi" w:cstheme="minorHAnsi"/>
          <w:sz w:val="20"/>
        </w:rPr>
        <w:t xml:space="preserve">planowaną lokalizacją </w:t>
      </w:r>
      <w:r w:rsidR="00E34752">
        <w:rPr>
          <w:rFonts w:asciiTheme="minorHAnsi" w:hAnsiTheme="minorHAnsi" w:cstheme="minorHAnsi"/>
          <w:sz w:val="20"/>
        </w:rPr>
        <w:t>sieci</w:t>
      </w:r>
      <w:r w:rsidRPr="00295838">
        <w:rPr>
          <w:rFonts w:asciiTheme="minorHAnsi" w:hAnsiTheme="minorHAnsi" w:cstheme="minorHAnsi"/>
          <w:sz w:val="20"/>
        </w:rPr>
        <w:t xml:space="preserve">, warunkami terenowymi, uwarunkowaniami zagospodarowania </w:t>
      </w:r>
      <w:r w:rsidR="00F8659E">
        <w:rPr>
          <w:rFonts w:asciiTheme="minorHAnsi" w:hAnsiTheme="minorHAnsi" w:cstheme="minorHAnsi"/>
          <w:sz w:val="20"/>
        </w:rPr>
        <w:t xml:space="preserve">terenu </w:t>
      </w:r>
      <w:r w:rsidRPr="00295838">
        <w:rPr>
          <w:rFonts w:asciiTheme="minorHAnsi" w:hAnsiTheme="minorHAnsi" w:cstheme="minorHAnsi"/>
          <w:sz w:val="20"/>
        </w:rPr>
        <w:t>(tereny zamknięte, kategoria dróg, a</w:t>
      </w:r>
      <w:r w:rsidR="00574BD8">
        <w:rPr>
          <w:rFonts w:asciiTheme="minorHAnsi" w:hAnsiTheme="minorHAnsi" w:cstheme="minorHAnsi"/>
          <w:sz w:val="20"/>
        </w:rPr>
        <w:t>dministracja - gminy, starostwa </w:t>
      </w:r>
      <w:r w:rsidRPr="00295838">
        <w:rPr>
          <w:rFonts w:asciiTheme="minorHAnsi" w:hAnsiTheme="minorHAnsi" w:cstheme="minorHAnsi"/>
          <w:sz w:val="20"/>
        </w:rPr>
        <w:t>itp.).</w:t>
      </w:r>
    </w:p>
    <w:p w14:paraId="00CB9218" w14:textId="78A53B3A" w:rsidR="00295838" w:rsidRPr="00EB721C" w:rsidRDefault="00F8659E" w:rsidP="00E34752">
      <w:pPr>
        <w:pStyle w:val="Akapitzlist"/>
        <w:numPr>
          <w:ilvl w:val="2"/>
          <w:numId w:val="2"/>
        </w:numPr>
        <w:spacing w:before="120" w:line="276" w:lineRule="auto"/>
        <w:ind w:left="1276" w:hanging="567"/>
        <w:outlineLvl w:val="0"/>
        <w:rPr>
          <w:rFonts w:ascii="Calibri" w:hAnsi="Calibri" w:cs="Calibri"/>
          <w:sz w:val="20"/>
        </w:rPr>
      </w:pPr>
      <w:r>
        <w:rPr>
          <w:rFonts w:asciiTheme="minorHAnsi" w:hAnsiTheme="minorHAnsi" w:cstheme="minorHAnsi"/>
          <w:sz w:val="20"/>
        </w:rPr>
        <w:t>Zapoznania</w:t>
      </w:r>
      <w:r w:rsidR="00295838"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00295838" w:rsidRPr="00F8659E">
        <w:rPr>
          <w:rFonts w:asciiTheme="minorHAnsi" w:hAnsiTheme="minorHAnsi" w:cstheme="minorHAnsi"/>
          <w:sz w:val="20"/>
        </w:rPr>
        <w:t xml:space="preserve"> treścią Projektu Umowy </w:t>
      </w:r>
      <w:r w:rsidR="00295838" w:rsidRPr="00EB721C">
        <w:rPr>
          <w:rFonts w:ascii="Calibri" w:hAnsi="Calibri" w:cs="Calibri"/>
          <w:sz w:val="20"/>
        </w:rPr>
        <w:t xml:space="preserve">stanowiącego </w:t>
      </w:r>
      <w:r w:rsidR="00295838" w:rsidRPr="00EB721C">
        <w:rPr>
          <w:rFonts w:ascii="Calibri" w:hAnsi="Calibri" w:cs="Calibri"/>
          <w:b/>
          <w:sz w:val="20"/>
        </w:rPr>
        <w:t xml:space="preserve">Załącznik nr </w:t>
      </w:r>
      <w:r w:rsidR="00BC792F">
        <w:rPr>
          <w:rFonts w:ascii="Calibri" w:hAnsi="Calibri" w:cs="Calibri"/>
          <w:b/>
          <w:sz w:val="20"/>
        </w:rPr>
        <w:t>5</w:t>
      </w:r>
      <w:r w:rsidR="00295838" w:rsidRPr="00EB721C">
        <w:rPr>
          <w:rFonts w:ascii="Calibri" w:hAnsi="Calibri" w:cs="Calibri"/>
          <w:b/>
          <w:sz w:val="20"/>
        </w:rPr>
        <w:t xml:space="preserve"> do SWZ</w:t>
      </w:r>
      <w:r w:rsidR="00295838" w:rsidRPr="00EB721C">
        <w:rPr>
          <w:rFonts w:ascii="Calibri" w:hAnsi="Calibri" w:cs="Calibri"/>
          <w:sz w:val="20"/>
        </w:rPr>
        <w:t>.</w:t>
      </w:r>
    </w:p>
    <w:p w14:paraId="6AA41804" w14:textId="4F242BA9" w:rsidR="00295838" w:rsidRPr="00EB721C" w:rsidRDefault="006376AA" w:rsidP="00E34752">
      <w:pPr>
        <w:pStyle w:val="Akapitzlist"/>
        <w:numPr>
          <w:ilvl w:val="2"/>
          <w:numId w:val="2"/>
        </w:numPr>
        <w:spacing w:before="120" w:line="276" w:lineRule="auto"/>
        <w:ind w:left="1276" w:hanging="567"/>
        <w:outlineLvl w:val="0"/>
        <w:rPr>
          <w:rFonts w:ascii="Calibri" w:hAnsi="Calibri" w:cs="Calibri"/>
          <w:sz w:val="20"/>
        </w:rPr>
      </w:pPr>
      <w:r w:rsidRPr="00EB721C">
        <w:rPr>
          <w:rFonts w:ascii="Calibri" w:hAnsi="Calibri" w:cs="Calibri"/>
          <w:sz w:val="20"/>
        </w:rPr>
        <w:t>Uwzględnienia</w:t>
      </w:r>
      <w:r w:rsidR="00295838" w:rsidRPr="00EB721C">
        <w:rPr>
          <w:rFonts w:ascii="Calibri" w:hAnsi="Calibri" w:cs="Calibri"/>
          <w:sz w:val="20"/>
        </w:rPr>
        <w:t xml:space="preserve"> </w:t>
      </w:r>
      <w:r w:rsidRPr="00EB721C">
        <w:rPr>
          <w:rFonts w:ascii="Calibri" w:hAnsi="Calibri" w:cs="Calibri"/>
          <w:sz w:val="20"/>
        </w:rPr>
        <w:t xml:space="preserve">w ofercie </w:t>
      </w:r>
      <w:r w:rsidR="00295838" w:rsidRPr="00EB721C">
        <w:rPr>
          <w:rFonts w:ascii="Calibri" w:hAnsi="Calibri" w:cs="Calibri"/>
          <w:sz w:val="20"/>
        </w:rPr>
        <w:t>w</w:t>
      </w:r>
      <w:r w:rsidRPr="00EB721C">
        <w:rPr>
          <w:rFonts w:ascii="Calibri" w:hAnsi="Calibri" w:cs="Calibri"/>
          <w:sz w:val="20"/>
        </w:rPr>
        <w:t>ymaganych przez Zamawiającego</w:t>
      </w:r>
      <w:r w:rsidR="00295838" w:rsidRPr="00EB721C">
        <w:rPr>
          <w:rFonts w:ascii="Calibri" w:hAnsi="Calibri" w:cs="Calibri"/>
          <w:sz w:val="20"/>
        </w:rPr>
        <w:t xml:space="preserve"> warunków.</w:t>
      </w:r>
    </w:p>
    <w:p w14:paraId="3E792367" w14:textId="77777777" w:rsidR="00A473BE" w:rsidRPr="00EB721C" w:rsidRDefault="00A473BE" w:rsidP="00A473BE">
      <w:pPr>
        <w:pStyle w:val="Akapitzlist"/>
        <w:spacing w:before="120" w:line="276" w:lineRule="auto"/>
        <w:ind w:left="284"/>
        <w:outlineLvl w:val="0"/>
        <w:rPr>
          <w:rFonts w:ascii="Calibri" w:hAnsi="Calibri" w:cs="Calibri"/>
          <w:sz w:val="20"/>
        </w:rPr>
      </w:pPr>
    </w:p>
    <w:p w14:paraId="5ACD14FC" w14:textId="4D97B3FA" w:rsidR="00EB721C" w:rsidRPr="00EB721C" w:rsidRDefault="00EB721C" w:rsidP="00EB721C">
      <w:pPr>
        <w:pStyle w:val="Akapitzlist"/>
        <w:numPr>
          <w:ilvl w:val="0"/>
          <w:numId w:val="2"/>
        </w:numPr>
        <w:spacing w:before="120" w:line="276" w:lineRule="auto"/>
        <w:ind w:left="284" w:hanging="284"/>
        <w:outlineLvl w:val="0"/>
        <w:rPr>
          <w:rFonts w:ascii="Calibri" w:hAnsi="Calibri" w:cs="Calibri"/>
          <w:b/>
          <w:sz w:val="20"/>
        </w:rPr>
      </w:pPr>
      <w:r w:rsidRPr="00EB721C">
        <w:rPr>
          <w:rFonts w:ascii="Calibri" w:hAnsi="Calibri" w:cs="Calibri"/>
          <w:b/>
          <w:sz w:val="20"/>
        </w:rPr>
        <w:t>Zasady wykon</w:t>
      </w:r>
      <w:r>
        <w:rPr>
          <w:rFonts w:ascii="Calibri" w:hAnsi="Calibri" w:cs="Calibri"/>
          <w:b/>
          <w:sz w:val="20"/>
        </w:rPr>
        <w:t>ywania dokumentacji projektowej</w:t>
      </w:r>
    </w:p>
    <w:p w14:paraId="08AAF9E4" w14:textId="53263923"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Na wykonanie dokumentacji projektowej zawarta zostanie </w:t>
      </w:r>
      <w:r w:rsidR="00877F8F">
        <w:rPr>
          <w:rFonts w:ascii="Calibri" w:hAnsi="Calibri" w:cs="Calibri"/>
          <w:sz w:val="20"/>
        </w:rPr>
        <w:t>umowa pisemna, której wzór </w:t>
      </w:r>
      <w:r w:rsidR="00574BD8">
        <w:rPr>
          <w:rFonts w:ascii="Calibri" w:hAnsi="Calibri" w:cs="Calibri"/>
          <w:sz w:val="20"/>
        </w:rPr>
        <w:t>jest </w:t>
      </w:r>
      <w:r w:rsidRPr="00EB721C">
        <w:rPr>
          <w:rFonts w:ascii="Calibri" w:hAnsi="Calibri" w:cs="Calibri"/>
          <w:sz w:val="20"/>
        </w:rPr>
        <w:t>załącznikiem do SWZ.</w:t>
      </w:r>
    </w:p>
    <w:p w14:paraId="22415A59" w14:textId="1F138788"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Załącznikiem do ww. umowy będzie </w:t>
      </w:r>
      <w:r>
        <w:rPr>
          <w:rFonts w:ascii="Calibri" w:hAnsi="Calibri" w:cs="Calibri"/>
          <w:sz w:val="20"/>
        </w:rPr>
        <w:t>wybrana</w:t>
      </w:r>
      <w:r w:rsidRPr="00EB721C">
        <w:rPr>
          <w:rFonts w:ascii="Calibri" w:hAnsi="Calibri" w:cs="Calibri"/>
          <w:sz w:val="20"/>
        </w:rPr>
        <w:t xml:space="preserve"> oferta Wykonawcy.</w:t>
      </w:r>
    </w:p>
    <w:p w14:paraId="4033DCDA" w14:textId="49BE8595" w:rsidR="00EB721C" w:rsidRPr="00556820"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Termin realizacji wykonania dokumentacji projektowej może ulec przesunięciu tylko w przypadkach </w:t>
      </w:r>
      <w:r w:rsidRPr="00556820">
        <w:rPr>
          <w:rFonts w:ascii="Calibri" w:hAnsi="Calibri" w:cs="Calibri"/>
          <w:sz w:val="20"/>
        </w:rPr>
        <w:t>określonych w umowie.</w:t>
      </w:r>
    </w:p>
    <w:p w14:paraId="20AC6CD7" w14:textId="56A392E6" w:rsidR="00EB721C" w:rsidRPr="00556820" w:rsidRDefault="00EB721C" w:rsidP="00EB721C">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Zawartość tomów projektu budowlanego, wykonawczego i zgód wł</w:t>
      </w:r>
      <w:r w:rsidR="009868E3">
        <w:rPr>
          <w:rFonts w:ascii="Calibri" w:hAnsi="Calibri" w:cs="Calibri"/>
          <w:sz w:val="20"/>
        </w:rPr>
        <w:t>aścicieli nieruchomości określa </w:t>
      </w:r>
      <w:r w:rsidRPr="00556820">
        <w:rPr>
          <w:rFonts w:ascii="Calibri" w:hAnsi="Calibri" w:cs="Calibri"/>
          <w:sz w:val="20"/>
        </w:rPr>
        <w:t>Załącznik nr 1.1.</w:t>
      </w:r>
    </w:p>
    <w:p w14:paraId="11D83F30" w14:textId="469DD97A" w:rsidR="00EB721C" w:rsidRPr="00556820" w:rsidRDefault="00EB721C" w:rsidP="00EB721C">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Zasady wykonania kosztorysu inwestorskiego określają Wytyczne</w:t>
      </w:r>
      <w:r w:rsidR="001D2206">
        <w:rPr>
          <w:rFonts w:ascii="Calibri" w:hAnsi="Calibri" w:cs="Calibri"/>
          <w:sz w:val="20"/>
        </w:rPr>
        <w:t xml:space="preserve"> do kosztorysowania, stanowiące </w:t>
      </w:r>
      <w:r w:rsidRPr="00556820">
        <w:rPr>
          <w:rFonts w:ascii="Calibri" w:hAnsi="Calibri" w:cs="Calibri"/>
          <w:sz w:val="20"/>
        </w:rPr>
        <w:t>Załącznik nr 1.2.</w:t>
      </w:r>
    </w:p>
    <w:p w14:paraId="0F93ED6D" w14:textId="36555B66" w:rsidR="00EB721C" w:rsidRPr="00EB721C" w:rsidRDefault="00EB721C" w:rsidP="00EB721C">
      <w:pPr>
        <w:pStyle w:val="Akapitzlist"/>
        <w:numPr>
          <w:ilvl w:val="1"/>
          <w:numId w:val="2"/>
        </w:numPr>
        <w:spacing w:line="240" w:lineRule="auto"/>
        <w:ind w:hanging="436"/>
        <w:rPr>
          <w:rStyle w:val="Hipercze"/>
          <w:rFonts w:ascii="Calibri" w:hAnsi="Calibri" w:cs="Calibri"/>
          <w:color w:val="auto"/>
          <w:sz w:val="20"/>
          <w:u w:val="none"/>
        </w:rPr>
      </w:pPr>
      <w:r w:rsidRPr="00EB721C">
        <w:rPr>
          <w:rFonts w:ascii="Calibri" w:hAnsi="Calibri" w:cs="Calibri"/>
          <w:sz w:val="20"/>
        </w:rPr>
        <w:t>Urządzenia</w:t>
      </w:r>
      <w:r>
        <w:rPr>
          <w:rFonts w:ascii="Calibri" w:hAnsi="Calibri" w:cs="Calibri"/>
          <w:sz w:val="20"/>
        </w:rPr>
        <w:t xml:space="preserve"> należy</w:t>
      </w:r>
      <w:r w:rsidRPr="00EB721C">
        <w:rPr>
          <w:rFonts w:ascii="Calibri" w:hAnsi="Calibri" w:cs="Calibri"/>
          <w:sz w:val="20"/>
        </w:rPr>
        <w:t xml:space="preserve"> zaprojektować zgodnie z </w:t>
      </w:r>
      <w:r>
        <w:rPr>
          <w:rFonts w:ascii="Calibri" w:hAnsi="Calibri" w:cs="Calibri"/>
          <w:sz w:val="20"/>
        </w:rPr>
        <w:t xml:space="preserve">dokumentem pn. </w:t>
      </w:r>
      <w:r w:rsidRPr="00EB721C">
        <w:rPr>
          <w:rFonts w:ascii="Calibri" w:hAnsi="Calibri" w:cs="Calibri"/>
          <w:sz w:val="20"/>
        </w:rPr>
        <w:t>„Zestawienie wytycznych do budowy systemów elektroenergetycznych” dostępnymi</w:t>
      </w:r>
      <w:r>
        <w:rPr>
          <w:rFonts w:ascii="Calibri" w:hAnsi="Calibri" w:cs="Calibri"/>
          <w:sz w:val="20"/>
        </w:rPr>
        <w:t xml:space="preserve"> na stronie internetowej Spółki</w:t>
      </w:r>
      <w:r w:rsidRPr="00EB721C">
        <w:rPr>
          <w:rFonts w:ascii="Calibri" w:hAnsi="Calibri" w:cs="Calibri"/>
          <w:sz w:val="20"/>
        </w:rPr>
        <w:t xml:space="preserve"> pod adresem: </w:t>
      </w:r>
      <w:hyperlink r:id="rId13" w:history="1">
        <w:r w:rsidRPr="00EB721C">
          <w:rPr>
            <w:rStyle w:val="Hipercze"/>
            <w:rFonts w:ascii="Calibri" w:hAnsi="Calibri" w:cs="Calibri"/>
            <w:sz w:val="20"/>
          </w:rPr>
          <w:t>https://www.pgedystrybucja.pl/strefa-klienta/przydatne-dokumenty</w:t>
        </w:r>
      </w:hyperlink>
      <w:r>
        <w:rPr>
          <w:rStyle w:val="Hipercze"/>
          <w:rFonts w:ascii="Calibri" w:hAnsi="Calibri" w:cs="Calibri"/>
          <w:sz w:val="20"/>
        </w:rPr>
        <w:t>.</w:t>
      </w:r>
    </w:p>
    <w:p w14:paraId="39081962" w14:textId="209DD596"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Przed opracowaniem docelowym dokumentacji projektowej należy przedstawić do zaakceptowania Zamawiającemu koncepcję projektową. Pozytywnie zaopiniowana </w:t>
      </w:r>
      <w:r w:rsidR="00574BD8">
        <w:rPr>
          <w:rFonts w:ascii="Calibri" w:hAnsi="Calibri" w:cs="Calibri"/>
          <w:sz w:val="20"/>
        </w:rPr>
        <w:t>koncepcja jest podstawą dalszej </w:t>
      </w:r>
      <w:r w:rsidRPr="00EB721C">
        <w:rPr>
          <w:rFonts w:ascii="Calibri" w:hAnsi="Calibri" w:cs="Calibri"/>
          <w:sz w:val="20"/>
        </w:rPr>
        <w:t>realizacji prac projektowych.</w:t>
      </w:r>
    </w:p>
    <w:p w14:paraId="06C29394" w14:textId="028A2E2D" w:rsidR="00EB721C" w:rsidRP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Dokumentację techniczną</w:t>
      </w:r>
      <w:r>
        <w:rPr>
          <w:rFonts w:ascii="Calibri" w:hAnsi="Calibri" w:cs="Calibri"/>
          <w:sz w:val="20"/>
        </w:rPr>
        <w:t xml:space="preserve"> należy</w:t>
      </w:r>
      <w:r w:rsidRPr="00EB721C">
        <w:rPr>
          <w:rFonts w:ascii="Calibri" w:hAnsi="Calibri" w:cs="Calibri"/>
          <w:sz w:val="20"/>
        </w:rPr>
        <w:t xml:space="preserve"> uzgodnić</w:t>
      </w:r>
      <w:r w:rsidR="008B6378">
        <w:rPr>
          <w:rFonts w:ascii="Calibri" w:hAnsi="Calibri" w:cs="Calibri"/>
          <w:sz w:val="20"/>
        </w:rPr>
        <w:t xml:space="preserve"> z PGE Dystrybucja </w:t>
      </w:r>
      <w:r w:rsidR="003C2B2F">
        <w:rPr>
          <w:rFonts w:ascii="Calibri" w:hAnsi="Calibri" w:cs="Calibri"/>
          <w:sz w:val="20"/>
        </w:rPr>
        <w:t xml:space="preserve">S.A </w:t>
      </w:r>
      <w:r w:rsidR="00BC792F">
        <w:rPr>
          <w:rFonts w:ascii="Calibri" w:hAnsi="Calibri" w:cs="Calibri"/>
          <w:sz w:val="20"/>
        </w:rPr>
        <w:t>. Oddział Łódź</w:t>
      </w:r>
    </w:p>
    <w:p w14:paraId="2871E933" w14:textId="77777777" w:rsidR="00EB721C" w:rsidRPr="00EB721C" w:rsidRDefault="00EB721C" w:rsidP="00EB721C">
      <w:pPr>
        <w:pStyle w:val="Akapitzlist"/>
        <w:spacing w:before="120" w:line="276" w:lineRule="auto"/>
        <w:ind w:left="284"/>
        <w:outlineLvl w:val="0"/>
        <w:rPr>
          <w:rFonts w:ascii="Calibri" w:hAnsi="Calibri" w:cs="Calibri"/>
          <w:b/>
          <w:sz w:val="20"/>
        </w:rPr>
      </w:pPr>
    </w:p>
    <w:p w14:paraId="4225E0E5" w14:textId="7B0B9C4C" w:rsidR="00C431AC" w:rsidRPr="0078583F" w:rsidRDefault="00C431AC" w:rsidP="00D0426C">
      <w:pPr>
        <w:pStyle w:val="Akapitzlist"/>
        <w:numPr>
          <w:ilvl w:val="0"/>
          <w:numId w:val="2"/>
        </w:numPr>
        <w:spacing w:before="120" w:line="276" w:lineRule="auto"/>
        <w:ind w:left="284" w:hanging="284"/>
        <w:outlineLvl w:val="0"/>
        <w:rPr>
          <w:rFonts w:ascii="Calibri" w:hAnsi="Calibri" w:cs="Calibri"/>
          <w:b/>
          <w:sz w:val="20"/>
        </w:rPr>
      </w:pPr>
      <w:r w:rsidRPr="0078583F">
        <w:rPr>
          <w:rFonts w:ascii="Calibri" w:hAnsi="Calibri" w:cs="Calibri"/>
          <w:b/>
          <w:sz w:val="20"/>
        </w:rPr>
        <w:t xml:space="preserve">Termin realizacji </w:t>
      </w:r>
      <w:r w:rsidR="005A7035" w:rsidRPr="0078583F">
        <w:rPr>
          <w:rFonts w:ascii="Calibri" w:hAnsi="Calibri" w:cs="Calibri"/>
          <w:b/>
          <w:sz w:val="20"/>
        </w:rPr>
        <w:t>zamówienia</w:t>
      </w:r>
    </w:p>
    <w:p w14:paraId="78B46CBA" w14:textId="19AA0BF9" w:rsidR="00BC792F" w:rsidRPr="00BC792F" w:rsidRDefault="005B7A9C" w:rsidP="00A473BE">
      <w:pPr>
        <w:pStyle w:val="Akapitzlist"/>
        <w:spacing w:before="120" w:line="276" w:lineRule="auto"/>
        <w:ind w:left="284"/>
        <w:outlineLvl w:val="0"/>
        <w:rPr>
          <w:rFonts w:ascii="Calibri" w:hAnsi="Calibri" w:cs="Calibri"/>
          <w:b/>
          <w:sz w:val="20"/>
        </w:rPr>
      </w:pPr>
      <w:r>
        <w:rPr>
          <w:rFonts w:ascii="Calibri" w:hAnsi="Calibri" w:cs="Calibri"/>
          <w:b/>
          <w:sz w:val="20"/>
        </w:rPr>
        <w:t xml:space="preserve">36 </w:t>
      </w:r>
      <w:r w:rsidR="004638FF">
        <w:rPr>
          <w:rFonts w:ascii="Calibri" w:hAnsi="Calibri" w:cs="Calibri"/>
          <w:b/>
          <w:sz w:val="20"/>
        </w:rPr>
        <w:t xml:space="preserve"> miesię</w:t>
      </w:r>
      <w:r w:rsidR="00FD3A7B">
        <w:rPr>
          <w:rFonts w:ascii="Calibri" w:hAnsi="Calibri" w:cs="Calibri"/>
          <w:b/>
          <w:sz w:val="20"/>
        </w:rPr>
        <w:t>c</w:t>
      </w:r>
      <w:r w:rsidR="004638FF">
        <w:rPr>
          <w:rFonts w:ascii="Calibri" w:hAnsi="Calibri" w:cs="Calibri"/>
          <w:b/>
          <w:sz w:val="20"/>
        </w:rPr>
        <w:t>y</w:t>
      </w:r>
      <w:r w:rsidR="00776F0B" w:rsidRPr="0078583F">
        <w:rPr>
          <w:rFonts w:ascii="Calibri" w:hAnsi="Calibri" w:cs="Calibri"/>
          <w:b/>
          <w:sz w:val="20"/>
        </w:rPr>
        <w:t xml:space="preserve"> </w:t>
      </w:r>
      <w:r w:rsidR="00474FFF" w:rsidRPr="0078583F">
        <w:rPr>
          <w:rFonts w:ascii="Calibri" w:hAnsi="Calibri" w:cs="Calibri"/>
          <w:b/>
          <w:sz w:val="20"/>
        </w:rPr>
        <w:t xml:space="preserve"> od dnia </w:t>
      </w:r>
      <w:r w:rsidR="00474FFF" w:rsidRPr="00474FFF">
        <w:rPr>
          <w:rFonts w:ascii="Calibri" w:hAnsi="Calibri" w:cs="Calibri"/>
          <w:b/>
          <w:sz w:val="20"/>
        </w:rPr>
        <w:t>podpisania umowy</w:t>
      </w:r>
      <w:r w:rsidR="00BC792F" w:rsidRPr="00BC792F">
        <w:rPr>
          <w:rFonts w:ascii="Calibri" w:hAnsi="Calibri" w:cs="Calibri"/>
          <w:sz w:val="20"/>
        </w:rPr>
        <w:t>.</w:t>
      </w:r>
    </w:p>
    <w:p w14:paraId="4753AC39" w14:textId="674ED0C2" w:rsidR="00A473BE" w:rsidRDefault="00A473BE" w:rsidP="00A473BE">
      <w:pPr>
        <w:pStyle w:val="Akapitzlist"/>
        <w:spacing w:before="120" w:line="276" w:lineRule="auto"/>
        <w:ind w:left="284"/>
        <w:outlineLvl w:val="0"/>
        <w:rPr>
          <w:rFonts w:asciiTheme="minorHAnsi" w:hAnsiTheme="minorHAnsi" w:cstheme="minorHAnsi"/>
          <w:sz w:val="20"/>
        </w:rPr>
      </w:pPr>
      <w:r w:rsidRPr="00EB721C">
        <w:rPr>
          <w:rFonts w:ascii="Calibri" w:hAnsi="Calibri" w:cs="Calibri"/>
          <w:sz w:val="20"/>
        </w:rPr>
        <w:t xml:space="preserve"> oraz zgodnie </w:t>
      </w:r>
      <w:r w:rsidR="005A4A8F" w:rsidRPr="00EB721C">
        <w:rPr>
          <w:rFonts w:ascii="Calibri" w:hAnsi="Calibri" w:cs="Calibri"/>
          <w:sz w:val="20"/>
        </w:rPr>
        <w:t>z</w:t>
      </w:r>
      <w:r w:rsidR="005A4A8F">
        <w:rPr>
          <w:rFonts w:asciiTheme="minorHAnsi" w:hAnsiTheme="minorHAnsi" w:cstheme="minorHAnsi"/>
          <w:sz w:val="20"/>
        </w:rPr>
        <w:t xml:space="preserve"> P</w:t>
      </w:r>
      <w:r w:rsidR="005C497A">
        <w:rPr>
          <w:rFonts w:asciiTheme="minorHAnsi" w:hAnsiTheme="minorHAnsi" w:cstheme="minorHAnsi"/>
          <w:sz w:val="20"/>
        </w:rPr>
        <w:t>rojektem</w:t>
      </w:r>
      <w:r w:rsidR="005A4A8F">
        <w:rPr>
          <w:rFonts w:asciiTheme="minorHAnsi" w:hAnsiTheme="minorHAnsi" w:cstheme="minorHAnsi"/>
          <w:sz w:val="20"/>
        </w:rPr>
        <w:t xml:space="preserve"> U</w:t>
      </w:r>
      <w:r w:rsidRPr="004B4556">
        <w:rPr>
          <w:rFonts w:asciiTheme="minorHAnsi" w:hAnsiTheme="minorHAnsi" w:cstheme="minorHAnsi"/>
          <w:sz w:val="20"/>
        </w:rPr>
        <w:t xml:space="preserve">mowy </w:t>
      </w:r>
      <w:r>
        <w:rPr>
          <w:rFonts w:asciiTheme="minorHAnsi" w:hAnsiTheme="minorHAnsi" w:cstheme="minorHAnsi"/>
          <w:sz w:val="20"/>
        </w:rPr>
        <w:t xml:space="preserve">zakupowej </w:t>
      </w:r>
      <w:r w:rsidRPr="004B4556">
        <w:rPr>
          <w:rFonts w:asciiTheme="minorHAnsi" w:hAnsiTheme="minorHAnsi" w:cstheme="minorHAnsi"/>
          <w:sz w:val="20"/>
        </w:rPr>
        <w:t>stanowiąc</w:t>
      </w:r>
      <w:r>
        <w:rPr>
          <w:rFonts w:asciiTheme="minorHAnsi" w:hAnsiTheme="minorHAnsi" w:cstheme="minorHAnsi"/>
          <w:sz w:val="20"/>
        </w:rPr>
        <w:t xml:space="preserve">ym </w:t>
      </w:r>
      <w:r w:rsidRPr="00A473BE">
        <w:rPr>
          <w:rFonts w:asciiTheme="minorHAnsi" w:hAnsiTheme="minorHAnsi" w:cstheme="minorHAnsi"/>
          <w:b/>
          <w:sz w:val="20"/>
        </w:rPr>
        <w:t xml:space="preserve">Załącznik nr </w:t>
      </w:r>
      <w:r w:rsidR="00BC792F">
        <w:rPr>
          <w:rFonts w:asciiTheme="minorHAnsi" w:hAnsiTheme="minorHAnsi" w:cstheme="minorHAnsi"/>
          <w:b/>
          <w:sz w:val="20"/>
        </w:rPr>
        <w:t>5</w:t>
      </w:r>
      <w:r w:rsidRPr="00A473BE">
        <w:rPr>
          <w:rFonts w:asciiTheme="minorHAnsi" w:hAnsiTheme="minorHAnsi" w:cstheme="minorHAnsi"/>
          <w:b/>
          <w:sz w:val="20"/>
        </w:rPr>
        <w:t xml:space="preserve"> do SWZ</w:t>
      </w:r>
      <w:r>
        <w:rPr>
          <w:rFonts w:asciiTheme="minorHAnsi" w:hAnsiTheme="minorHAnsi" w:cstheme="minorHAnsi"/>
          <w:sz w:val="20"/>
        </w:rPr>
        <w:t>.</w:t>
      </w:r>
    </w:p>
    <w:p w14:paraId="36B3BD5D" w14:textId="77777777" w:rsidR="00A13BD2" w:rsidRDefault="00A13BD2" w:rsidP="00A473BE">
      <w:pPr>
        <w:pStyle w:val="Akapitzlist"/>
        <w:spacing w:before="120" w:line="276" w:lineRule="auto"/>
        <w:ind w:left="284"/>
        <w:outlineLvl w:val="0"/>
        <w:rPr>
          <w:rFonts w:asciiTheme="minorHAnsi" w:hAnsiTheme="minorHAnsi" w:cstheme="minorHAnsi"/>
          <w:sz w:val="20"/>
        </w:rPr>
      </w:pPr>
    </w:p>
    <w:p w14:paraId="2AB9D283" w14:textId="1BC50D69" w:rsidR="009F6CAA" w:rsidRPr="004B4556" w:rsidRDefault="009F6CAA"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14:paraId="1FCE1B98" w14:textId="34826A63" w:rsidR="009076D4" w:rsidRDefault="00CE3822" w:rsidP="00BC792F">
      <w:pPr>
        <w:pStyle w:val="Akapitzlist"/>
        <w:numPr>
          <w:ilvl w:val="1"/>
          <w:numId w:val="2"/>
        </w:numPr>
        <w:spacing w:before="120" w:line="276" w:lineRule="auto"/>
        <w:outlineLvl w:val="0"/>
        <w:rPr>
          <w:rFonts w:asciiTheme="minorHAnsi" w:hAnsiTheme="minorHAnsi" w:cstheme="minorHAnsi"/>
          <w:sz w:val="20"/>
        </w:rPr>
      </w:pPr>
      <w:r w:rsidRPr="00CE3822">
        <w:rPr>
          <w:rFonts w:asciiTheme="minorHAnsi" w:hAnsiTheme="minorHAnsi" w:cstheme="minorHAnsi"/>
          <w:sz w:val="20"/>
        </w:rPr>
        <w:lastRenderedPageBreak/>
        <w:t xml:space="preserve">Wykonawca </w:t>
      </w:r>
      <w:r w:rsidR="00BC792F" w:rsidRPr="00BC792F">
        <w:rPr>
          <w:rFonts w:asciiTheme="minorHAnsi" w:hAnsiTheme="minorHAnsi" w:cstheme="minorHAnsi"/>
          <w:sz w:val="20"/>
        </w:rPr>
        <w:t>udziela rękojmi i gwarancji z tytułu wad i usterek dokumentacji stanowiącej przedmiot zamówienia na okres prowadzenia robót oraz dodatkowo na okres</w:t>
      </w:r>
      <w:r w:rsidR="00574BD8">
        <w:rPr>
          <w:rFonts w:asciiTheme="minorHAnsi" w:hAnsiTheme="minorHAnsi" w:cstheme="minorHAnsi"/>
          <w:sz w:val="20"/>
        </w:rPr>
        <w:t xml:space="preserve"> jednego roku liczonego od dnia </w:t>
      </w:r>
      <w:r w:rsidR="00BC792F" w:rsidRPr="00BC792F">
        <w:rPr>
          <w:rFonts w:asciiTheme="minorHAnsi" w:hAnsiTheme="minorHAnsi" w:cstheme="minorHAnsi"/>
          <w:sz w:val="20"/>
        </w:rPr>
        <w:t>odbioru robót zrealizowanych według jego dokumentacji proje</w:t>
      </w:r>
      <w:r w:rsidR="00574BD8">
        <w:rPr>
          <w:rFonts w:asciiTheme="minorHAnsi" w:hAnsiTheme="minorHAnsi" w:cstheme="minorHAnsi"/>
          <w:sz w:val="20"/>
        </w:rPr>
        <w:t>ktowej, jednak nie krócej niż 2 </w:t>
      </w:r>
      <w:r w:rsidR="00BC792F" w:rsidRPr="00BC792F">
        <w:rPr>
          <w:rFonts w:asciiTheme="minorHAnsi" w:hAnsiTheme="minorHAnsi" w:cstheme="minorHAnsi"/>
          <w:sz w:val="20"/>
        </w:rPr>
        <w:t>lata od podpisania protokołu odbioru końc</w:t>
      </w:r>
      <w:r w:rsidR="00574BD8">
        <w:rPr>
          <w:rFonts w:asciiTheme="minorHAnsi" w:hAnsiTheme="minorHAnsi" w:cstheme="minorHAnsi"/>
          <w:sz w:val="20"/>
        </w:rPr>
        <w:t>owego dokumentacji. Bieg okresu </w:t>
      </w:r>
      <w:r w:rsidR="00BC792F" w:rsidRPr="00BC792F">
        <w:rPr>
          <w:rFonts w:asciiTheme="minorHAnsi" w:hAnsiTheme="minorHAnsi" w:cstheme="minorHAnsi"/>
          <w:sz w:val="20"/>
        </w:rPr>
        <w:t>rękojmi i gwarancji rozpoczyna się od dnia końcowego odbioru dokumentacji stanowiącej przedmiot umowy.</w:t>
      </w:r>
    </w:p>
    <w:p w14:paraId="50A4382A" w14:textId="77777777" w:rsidR="00EA2F59" w:rsidRPr="004B4556" w:rsidRDefault="00EA2F59" w:rsidP="00EA2F59">
      <w:pPr>
        <w:pStyle w:val="Akapitzlist"/>
        <w:spacing w:before="120" w:line="276" w:lineRule="auto"/>
        <w:ind w:left="426"/>
        <w:outlineLvl w:val="0"/>
        <w:rPr>
          <w:rFonts w:asciiTheme="minorHAnsi" w:hAnsiTheme="minorHAnsi" w:cstheme="minorHAnsi"/>
          <w:sz w:val="20"/>
        </w:rPr>
      </w:pPr>
    </w:p>
    <w:p w14:paraId="41E7D2AB" w14:textId="77777777" w:rsidR="005712F0" w:rsidRPr="004B4556" w:rsidRDefault="005712F0" w:rsidP="00D0426C">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 xml:space="preserve"> Podwykonawstwo</w:t>
      </w:r>
    </w:p>
    <w:p w14:paraId="7589C54E" w14:textId="4B6ED88E" w:rsidR="005712F0" w:rsidRDefault="005712F0" w:rsidP="00D0426C">
      <w:pPr>
        <w:pStyle w:val="Akapitzlist"/>
        <w:numPr>
          <w:ilvl w:val="1"/>
          <w:numId w:val="2"/>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t xml:space="preserve">Zamawiający </w:t>
      </w:r>
      <w:r w:rsidR="009076D4" w:rsidRPr="009076D4">
        <w:rPr>
          <w:rFonts w:asciiTheme="minorHAnsi" w:hAnsiTheme="minorHAnsi" w:cstheme="minorHAnsi"/>
          <w:b/>
          <w:sz w:val="20"/>
        </w:rPr>
        <w:t xml:space="preserve">nie </w:t>
      </w:r>
      <w:r w:rsidRPr="009076D4">
        <w:rPr>
          <w:rFonts w:asciiTheme="minorHAnsi" w:hAnsiTheme="minorHAnsi" w:cstheme="minorHAnsi"/>
          <w:b/>
          <w:sz w:val="20"/>
        </w:rPr>
        <w:t xml:space="preserve">dopuszcza </w:t>
      </w:r>
      <w:r w:rsidR="003A3376">
        <w:rPr>
          <w:rFonts w:asciiTheme="minorHAnsi" w:hAnsiTheme="minorHAnsi" w:cstheme="minorHAnsi"/>
          <w:sz w:val="20"/>
        </w:rPr>
        <w:t>wykonywani</w:t>
      </w:r>
      <w:r w:rsidRPr="009076D4">
        <w:rPr>
          <w:rFonts w:asciiTheme="minorHAnsi" w:hAnsiTheme="minorHAnsi" w:cstheme="minorHAnsi"/>
          <w:sz w:val="20"/>
        </w:rPr>
        <w:t>a przedmiotu</w:t>
      </w:r>
      <w:r w:rsidRPr="004B4556">
        <w:rPr>
          <w:rFonts w:asciiTheme="minorHAnsi" w:hAnsiTheme="minorHAnsi" w:cstheme="minorHAnsi"/>
          <w:sz w:val="20"/>
        </w:rPr>
        <w:t xml:space="preserve"> zakupu przez podwykonawców.</w:t>
      </w:r>
      <w:r w:rsidR="009076D4">
        <w:rPr>
          <w:rFonts w:asciiTheme="minorHAnsi" w:hAnsiTheme="minorHAnsi" w:cstheme="minorHAnsi"/>
          <w:sz w:val="20"/>
        </w:rPr>
        <w:t xml:space="preserve"> </w:t>
      </w:r>
    </w:p>
    <w:p w14:paraId="02E5A92D" w14:textId="44397FC1" w:rsidR="00DA054A" w:rsidRDefault="00DA054A" w:rsidP="00DA054A"/>
    <w:p w14:paraId="0E6073C7" w14:textId="42391243" w:rsidR="00DA054A" w:rsidRPr="00DA054A" w:rsidRDefault="00DA054A" w:rsidP="00DA054A">
      <w:pPr>
        <w:rPr>
          <w:rFonts w:asciiTheme="minorHAnsi" w:hAnsiTheme="minorHAnsi" w:cstheme="minorHAnsi"/>
          <w:b/>
          <w:sz w:val="20"/>
        </w:rPr>
      </w:pPr>
      <w:r w:rsidRPr="00DA054A">
        <w:rPr>
          <w:rFonts w:asciiTheme="minorHAnsi" w:hAnsiTheme="minorHAnsi" w:cstheme="minorHAnsi"/>
          <w:b/>
          <w:sz w:val="20"/>
        </w:rPr>
        <w:t>Załączniki:</w:t>
      </w:r>
      <w:r w:rsidR="006C7970">
        <w:rPr>
          <w:rFonts w:asciiTheme="minorHAnsi" w:hAnsiTheme="minorHAnsi" w:cstheme="minorHAnsi"/>
          <w:b/>
          <w:sz w:val="20"/>
        </w:rPr>
        <w:t xml:space="preserve"> </w:t>
      </w:r>
    </w:p>
    <w:p w14:paraId="25465E87" w14:textId="6E35B9BA" w:rsidR="00DA054A" w:rsidRPr="00DA054A" w:rsidRDefault="00DA054A" w:rsidP="00DA054A">
      <w:pPr>
        <w:rPr>
          <w:rFonts w:asciiTheme="minorHAnsi" w:hAnsiTheme="minorHAnsi" w:cstheme="minorHAnsi"/>
          <w:sz w:val="20"/>
        </w:rPr>
      </w:pPr>
      <w:r>
        <w:rPr>
          <w:rFonts w:asciiTheme="minorHAnsi" w:hAnsiTheme="minorHAnsi" w:cstheme="minorHAnsi"/>
          <w:sz w:val="20"/>
        </w:rPr>
        <w:t>Załącznik nr 1.1 – Z</w:t>
      </w:r>
      <w:r w:rsidRPr="00DA054A">
        <w:rPr>
          <w:rFonts w:asciiTheme="minorHAnsi" w:hAnsiTheme="minorHAnsi" w:cstheme="minorHAnsi"/>
          <w:sz w:val="20"/>
        </w:rPr>
        <w:t>awartość projektu budowlanego, wykonawczego i zgód właścicieli nieruchomości</w:t>
      </w:r>
    </w:p>
    <w:p w14:paraId="17A53497" w14:textId="6B93AA3E"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1.2 – </w:t>
      </w:r>
      <w:r w:rsidRPr="00DA054A">
        <w:rPr>
          <w:rFonts w:asciiTheme="minorHAnsi" w:hAnsiTheme="minorHAnsi" w:cstheme="minorHAnsi"/>
          <w:sz w:val="20"/>
        </w:rPr>
        <w:t>Wytyczne do kosztorysowania</w:t>
      </w:r>
    </w:p>
    <w:p w14:paraId="37DF4CA3" w14:textId="694E8F20"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1.3 – </w:t>
      </w:r>
      <w:r w:rsidR="005A20E4" w:rsidRPr="00EC1CD7">
        <w:rPr>
          <w:rFonts w:asciiTheme="minorHAnsi" w:hAnsiTheme="minorHAnsi" w:cstheme="minorHAnsi"/>
          <w:bCs/>
          <w:iCs/>
          <w:color w:val="00B0F0"/>
          <w:sz w:val="20"/>
        </w:rPr>
        <w:t xml:space="preserve">Wzór umowy o udostępnieniu nieruchomości </w:t>
      </w:r>
      <w:r w:rsidR="005A20E4" w:rsidRPr="00EC1CD7">
        <w:rPr>
          <w:rFonts w:asciiTheme="minorHAnsi" w:hAnsiTheme="minorHAnsi" w:cstheme="minorHAnsi"/>
          <w:color w:val="00B0F0"/>
          <w:sz w:val="20"/>
        </w:rPr>
        <w:t>w celu budowy urządzeń energetycznych</w:t>
      </w:r>
    </w:p>
    <w:p w14:paraId="0C8BE382" w14:textId="59906DD1"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1.4 – </w:t>
      </w:r>
      <w:r w:rsidRPr="005A20E4">
        <w:rPr>
          <w:rFonts w:asciiTheme="minorHAnsi" w:hAnsiTheme="minorHAnsi" w:cstheme="minorHAnsi"/>
          <w:color w:val="00B0F0"/>
          <w:sz w:val="20"/>
        </w:rPr>
        <w:t xml:space="preserve">Wzór </w:t>
      </w:r>
      <w:r w:rsidR="005A20E4" w:rsidRPr="005A20E4">
        <w:rPr>
          <w:rFonts w:asciiTheme="minorHAnsi" w:hAnsiTheme="minorHAnsi" w:cstheme="minorHAnsi"/>
          <w:color w:val="00B0F0"/>
          <w:sz w:val="20"/>
        </w:rPr>
        <w:t xml:space="preserve">porozumienia o ustanowienie nieodpłatnej służebności </w:t>
      </w:r>
      <w:proofErr w:type="spellStart"/>
      <w:r w:rsidR="005A20E4" w:rsidRPr="005A20E4">
        <w:rPr>
          <w:rFonts w:asciiTheme="minorHAnsi" w:hAnsiTheme="minorHAnsi" w:cstheme="minorHAnsi"/>
          <w:color w:val="00B0F0"/>
          <w:sz w:val="20"/>
        </w:rPr>
        <w:t>przesyłu</w:t>
      </w:r>
      <w:proofErr w:type="spellEnd"/>
    </w:p>
    <w:p w14:paraId="6DA3A0FB" w14:textId="7DF2FB0F"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1.5  – </w:t>
      </w:r>
      <w:r w:rsidR="005A20E4" w:rsidRPr="005A20E4">
        <w:rPr>
          <w:rFonts w:asciiTheme="minorHAnsi" w:hAnsiTheme="minorHAnsi" w:cstheme="minorHAnsi"/>
          <w:color w:val="00B0F0"/>
          <w:sz w:val="20"/>
        </w:rPr>
        <w:t xml:space="preserve">Wzór porozumienia o ustanowienie odpłatnej służebności </w:t>
      </w:r>
      <w:proofErr w:type="spellStart"/>
      <w:r w:rsidR="005A20E4" w:rsidRPr="005A20E4">
        <w:rPr>
          <w:rFonts w:asciiTheme="minorHAnsi" w:hAnsiTheme="minorHAnsi" w:cstheme="minorHAnsi"/>
          <w:color w:val="00B0F0"/>
          <w:sz w:val="20"/>
        </w:rPr>
        <w:t>przesyłu</w:t>
      </w:r>
      <w:proofErr w:type="spellEnd"/>
    </w:p>
    <w:p w14:paraId="3963A436" w14:textId="2FEA6B00" w:rsidR="00DA054A" w:rsidRPr="00D0430A" w:rsidRDefault="00DA054A" w:rsidP="00DA054A">
      <w:pPr>
        <w:rPr>
          <w:rFonts w:asciiTheme="minorHAnsi" w:hAnsiTheme="minorHAnsi" w:cstheme="minorHAnsi"/>
          <w:sz w:val="20"/>
        </w:rPr>
      </w:pPr>
      <w:r w:rsidRPr="00D0430A">
        <w:rPr>
          <w:rFonts w:asciiTheme="minorHAnsi" w:hAnsiTheme="minorHAnsi" w:cstheme="minorHAnsi"/>
          <w:sz w:val="20"/>
        </w:rPr>
        <w:t xml:space="preserve">Załącznik nr 1.6 – </w:t>
      </w:r>
      <w:r w:rsidR="00D0430A" w:rsidRPr="00D0430A">
        <w:rPr>
          <w:rFonts w:asciiTheme="minorHAnsi" w:hAnsiTheme="minorHAnsi" w:cstheme="minorHAnsi"/>
          <w:color w:val="00B0F0"/>
          <w:sz w:val="20"/>
        </w:rPr>
        <w:t xml:space="preserve">Wytyczne </w:t>
      </w:r>
      <w:r w:rsidR="00D0430A">
        <w:rPr>
          <w:rFonts w:asciiTheme="minorHAnsi" w:hAnsiTheme="minorHAnsi" w:cstheme="minorHAnsi"/>
          <w:color w:val="00B0F0"/>
          <w:sz w:val="20"/>
        </w:rPr>
        <w:t xml:space="preserve">dla projektantów – układanie kabli SN </w:t>
      </w:r>
      <w:r w:rsidR="00D0430A" w:rsidRPr="00D0430A">
        <w:rPr>
          <w:rFonts w:asciiTheme="minorHAnsi" w:hAnsiTheme="minorHAnsi" w:cstheme="minorHAnsi"/>
          <w:color w:val="00B0F0"/>
          <w:sz w:val="20"/>
        </w:rPr>
        <w:t xml:space="preserve">metodą płużenia </w:t>
      </w:r>
    </w:p>
    <w:p w14:paraId="26BC479E" w14:textId="53D7745D" w:rsidR="00BC792F" w:rsidRPr="0078583F" w:rsidRDefault="00BC792F" w:rsidP="00DA054A">
      <w:pPr>
        <w:rPr>
          <w:rFonts w:asciiTheme="minorHAnsi" w:hAnsiTheme="minorHAnsi" w:cstheme="minorHAnsi"/>
          <w:sz w:val="20"/>
        </w:rPr>
      </w:pPr>
      <w:r w:rsidRPr="0078583F">
        <w:rPr>
          <w:rFonts w:asciiTheme="minorHAnsi" w:hAnsiTheme="minorHAnsi" w:cstheme="minorHAnsi"/>
          <w:sz w:val="20"/>
        </w:rPr>
        <w:t xml:space="preserve">Załącznik nr 1.7 – </w:t>
      </w:r>
      <w:r w:rsidR="004D00F1" w:rsidRPr="0078583F">
        <w:rPr>
          <w:rFonts w:asciiTheme="minorHAnsi" w:hAnsiTheme="minorHAnsi" w:cstheme="minorHAnsi"/>
          <w:sz w:val="20"/>
        </w:rPr>
        <w:t>Specyfikacja techniczna</w:t>
      </w:r>
    </w:p>
    <w:p w14:paraId="00F5C7D4" w14:textId="07F185AB" w:rsidR="00BC792F" w:rsidRPr="0078583F" w:rsidRDefault="00BC792F" w:rsidP="00DA054A">
      <w:pPr>
        <w:rPr>
          <w:rFonts w:asciiTheme="minorHAnsi" w:hAnsiTheme="minorHAnsi" w:cstheme="minorHAnsi"/>
          <w:sz w:val="20"/>
        </w:rPr>
      </w:pPr>
      <w:r w:rsidRPr="0078583F">
        <w:rPr>
          <w:rFonts w:asciiTheme="minorHAnsi" w:hAnsiTheme="minorHAnsi" w:cstheme="minorHAnsi"/>
          <w:sz w:val="20"/>
        </w:rPr>
        <w:t>Załącznik nr 1.8 – Mapka podgl</w:t>
      </w:r>
      <w:r w:rsidR="003A3376" w:rsidRPr="0078583F">
        <w:rPr>
          <w:rFonts w:asciiTheme="minorHAnsi" w:hAnsiTheme="minorHAnsi" w:cstheme="minorHAnsi"/>
          <w:sz w:val="20"/>
        </w:rPr>
        <w:t>ą</w:t>
      </w:r>
      <w:r w:rsidRPr="0078583F">
        <w:rPr>
          <w:rFonts w:asciiTheme="minorHAnsi" w:hAnsiTheme="minorHAnsi" w:cstheme="minorHAnsi"/>
          <w:sz w:val="20"/>
        </w:rPr>
        <w:t>dowa</w:t>
      </w:r>
    </w:p>
    <w:p w14:paraId="1E394313" w14:textId="7C4A5EB8" w:rsidR="00F0010F" w:rsidRPr="0078583F" w:rsidRDefault="00F0010F" w:rsidP="00DA054A">
      <w:pPr>
        <w:rPr>
          <w:rFonts w:asciiTheme="minorHAnsi" w:hAnsiTheme="minorHAnsi" w:cstheme="minorHAnsi"/>
          <w:sz w:val="20"/>
        </w:rPr>
      </w:pPr>
      <w:r w:rsidRPr="0078583F">
        <w:rPr>
          <w:rFonts w:asciiTheme="minorHAnsi" w:hAnsiTheme="minorHAnsi" w:cstheme="minorHAnsi"/>
          <w:sz w:val="20"/>
        </w:rPr>
        <w:t>Załącznik nr 1.10 – Wytyczne dla dokumentacji w zakresie tytułów prawnych</w:t>
      </w:r>
    </w:p>
    <w:p w14:paraId="50509BFE" w14:textId="77777777" w:rsidR="005873E7" w:rsidRPr="005873E7" w:rsidRDefault="005873E7" w:rsidP="005873E7"/>
    <w:p w14:paraId="40E56C24" w14:textId="77777777" w:rsidR="005873E7" w:rsidRPr="005873E7" w:rsidRDefault="005873E7" w:rsidP="005873E7"/>
    <w:p w14:paraId="6E797393" w14:textId="77777777" w:rsidR="00EB721C" w:rsidRDefault="00EB721C" w:rsidP="00EB721C">
      <w:pPr>
        <w:ind w:left="426"/>
      </w:pPr>
      <w:r>
        <w:br w:type="page"/>
      </w:r>
    </w:p>
    <w:p w14:paraId="00FEFE36" w14:textId="77777777" w:rsidR="005873E7" w:rsidRPr="005873E7" w:rsidRDefault="005873E7" w:rsidP="005873E7"/>
    <w:p w14:paraId="622D2317" w14:textId="77777777" w:rsidR="006619F7" w:rsidRDefault="006619F7" w:rsidP="006619F7">
      <w:pPr>
        <w:rPr>
          <w:rFonts w:asciiTheme="minorHAnsi" w:hAnsiTheme="minorHAnsi" w:cstheme="minorHAnsi"/>
          <w:b/>
          <w:bCs/>
          <w:iCs/>
          <w:sz w:val="20"/>
        </w:rPr>
      </w:pPr>
    </w:p>
    <w:p w14:paraId="12355DD1" w14:textId="47B76867" w:rsidR="006619F7" w:rsidRPr="006619F7" w:rsidRDefault="005873E7" w:rsidP="006619F7">
      <w:pPr>
        <w:rPr>
          <w:rFonts w:asciiTheme="minorHAnsi" w:hAnsiTheme="minorHAnsi" w:cstheme="minorHAnsi"/>
          <w:b/>
          <w:bCs/>
          <w:iCs/>
          <w:sz w:val="20"/>
        </w:rPr>
      </w:pPr>
      <w:r>
        <w:rPr>
          <w:rFonts w:asciiTheme="minorHAnsi" w:hAnsiTheme="minorHAnsi" w:cstheme="minorHAnsi"/>
          <w:b/>
          <w:bCs/>
          <w:iCs/>
          <w:sz w:val="20"/>
        </w:rPr>
        <w:t>Załącznik nr 1.1.a</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Zawartość projektu budowlanego, wykonawczego i zgód właścicieli nieruchomości</w:t>
      </w:r>
    </w:p>
    <w:p w14:paraId="39CAF01C" w14:textId="7F4B15B8" w:rsidR="005873E7" w:rsidRPr="005873E7" w:rsidRDefault="005873E7" w:rsidP="005873E7">
      <w:pPr>
        <w:jc w:val="right"/>
        <w:rPr>
          <w:rFonts w:asciiTheme="minorHAnsi" w:hAnsiTheme="minorHAnsi" w:cstheme="minorHAnsi"/>
          <w:b/>
          <w:bCs/>
          <w:iCs/>
          <w:sz w:val="20"/>
        </w:rPr>
      </w:pPr>
    </w:p>
    <w:p w14:paraId="39E7A53D" w14:textId="77777777" w:rsidR="006619F7" w:rsidRDefault="006619F7" w:rsidP="005873E7">
      <w:pPr>
        <w:jc w:val="center"/>
        <w:rPr>
          <w:rFonts w:asciiTheme="minorHAnsi" w:hAnsiTheme="minorHAnsi" w:cstheme="minorHAnsi"/>
          <w:b/>
          <w:sz w:val="20"/>
          <w:u w:val="single"/>
        </w:rPr>
      </w:pPr>
    </w:p>
    <w:p w14:paraId="1E564E4D" w14:textId="77777777" w:rsidR="006619F7" w:rsidRDefault="006619F7" w:rsidP="005873E7">
      <w:pPr>
        <w:jc w:val="center"/>
        <w:rPr>
          <w:rFonts w:asciiTheme="minorHAnsi" w:hAnsiTheme="minorHAnsi" w:cstheme="minorHAnsi"/>
          <w:b/>
          <w:sz w:val="20"/>
          <w:u w:val="single"/>
        </w:rPr>
      </w:pPr>
    </w:p>
    <w:p w14:paraId="396A24EF" w14:textId="6934816E"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Projekt budowlany – TOM 1</w:t>
      </w:r>
    </w:p>
    <w:p w14:paraId="0E568A96" w14:textId="77777777" w:rsidR="005873E7" w:rsidRPr="005873E7" w:rsidRDefault="005873E7" w:rsidP="005873E7">
      <w:pPr>
        <w:jc w:val="center"/>
        <w:rPr>
          <w:rFonts w:asciiTheme="minorHAnsi" w:hAnsiTheme="minorHAnsi" w:cstheme="minorHAnsi"/>
          <w:b/>
          <w:sz w:val="20"/>
          <w:u w:val="single"/>
        </w:rPr>
      </w:pPr>
    </w:p>
    <w:p w14:paraId="3817B898"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01117BE9" w14:textId="77777777"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warunki przyłączenia,</w:t>
      </w:r>
    </w:p>
    <w:p w14:paraId="16CB4136" w14:textId="77777777"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0E916480" w14:textId="00E8A15F"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uzgodnienia</w:t>
      </w:r>
      <w:r w:rsidR="006619F7">
        <w:rPr>
          <w:rFonts w:asciiTheme="minorHAnsi" w:hAnsiTheme="minorHAnsi" w:cstheme="minorHAnsi"/>
          <w:sz w:val="20"/>
        </w:rPr>
        <w:t xml:space="preserve"> dodatkowe (notatki, protokoły).</w:t>
      </w:r>
    </w:p>
    <w:p w14:paraId="7AC94419" w14:textId="7ADF1E58"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noProof/>
          <w:sz w:val="20"/>
          <w:lang w:eastAsia="pl-PL"/>
        </w:rPr>
        <mc:AlternateContent>
          <mc:Choice Requires="wps">
            <w:drawing>
              <wp:anchor distT="0" distB="0" distL="114300" distR="114300" simplePos="0" relativeHeight="251659264" behindDoc="0" locked="0" layoutInCell="0" allowOverlap="1" wp14:anchorId="5392AFE7" wp14:editId="3D730E5B">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D5AFA7"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" o:allowincell="f" stroked="f" strokeweight=".25pt"/>
            </w:pict>
          </mc:Fallback>
        </mc:AlternateContent>
      </w:r>
      <w:r w:rsidRPr="005873E7">
        <w:rPr>
          <w:rFonts w:asciiTheme="minorHAnsi" w:hAnsiTheme="minorHAnsi" w:cstheme="minorHAnsi"/>
          <w:sz w:val="20"/>
        </w:rPr>
        <w:t>Klauzula sprawdzenia projektu (w rozumieniu art.20 ust 2 ustawy Prawo Budowlane)</w:t>
      </w:r>
      <w:r w:rsidR="00886648">
        <w:rPr>
          <w:rFonts w:asciiTheme="minorHAnsi" w:hAnsiTheme="minorHAnsi" w:cstheme="minorHAnsi"/>
          <w:sz w:val="20"/>
        </w:rPr>
        <w:t>.</w:t>
      </w:r>
      <w:r w:rsidRPr="005873E7">
        <w:rPr>
          <w:rFonts w:asciiTheme="minorHAnsi" w:hAnsiTheme="minorHAnsi" w:cstheme="minorHAnsi"/>
          <w:sz w:val="20"/>
          <w:vertAlign w:val="superscript"/>
        </w:rPr>
        <w:t xml:space="preserve"> 1</w:t>
      </w:r>
    </w:p>
    <w:p w14:paraId="1646611E"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250878AB" w14:textId="00EDA845" w:rsidR="005873E7" w:rsidRPr="005873E7" w:rsidRDefault="005873E7" w:rsidP="005873E7">
      <w:pPr>
        <w:tabs>
          <w:tab w:val="num" w:pos="709"/>
        </w:tabs>
        <w:spacing w:line="240" w:lineRule="auto"/>
        <w:ind w:left="709" w:hanging="283"/>
        <w:rPr>
          <w:rFonts w:asciiTheme="minorHAnsi" w:hAnsiTheme="minorHAnsi" w:cstheme="minorHAnsi"/>
          <w:sz w:val="20"/>
        </w:rPr>
      </w:pPr>
      <w:r w:rsidRPr="005873E7">
        <w:rPr>
          <w:rFonts w:asciiTheme="minorHAnsi" w:hAnsiTheme="minorHAnsi" w:cstheme="minorHAnsi"/>
          <w:sz w:val="20"/>
        </w:rPr>
        <w:t>-</w:t>
      </w:r>
      <w:r>
        <w:rPr>
          <w:rFonts w:asciiTheme="minorHAnsi" w:hAnsiTheme="minorHAnsi" w:cstheme="minorHAnsi"/>
          <w:sz w:val="20"/>
        </w:rPr>
        <w:t xml:space="preserve"> </w:t>
      </w:r>
      <w:r w:rsidRPr="005873E7">
        <w:rPr>
          <w:rFonts w:asciiTheme="minorHAnsi" w:hAnsiTheme="minorHAnsi" w:cstheme="minorHAnsi"/>
          <w:sz w:val="20"/>
        </w:rPr>
        <w:t>oświadczenie projektanta o wprowadzeniu uwag (poprawek) do projektu</w:t>
      </w:r>
      <w:r w:rsidR="00886648">
        <w:rPr>
          <w:rFonts w:asciiTheme="minorHAnsi" w:hAnsiTheme="minorHAnsi" w:cstheme="minorHAnsi"/>
          <w:sz w:val="20"/>
        </w:rPr>
        <w:t>.</w:t>
      </w:r>
    </w:p>
    <w:p w14:paraId="5109F782" w14:textId="41AE27C5"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Decyzja o ustaleniu lokalizacji inwestycji celu publicznego z załącznikiem graficznym lub </w:t>
      </w:r>
      <w:proofErr w:type="spellStart"/>
      <w:r w:rsidRPr="005873E7">
        <w:rPr>
          <w:rFonts w:asciiTheme="minorHAnsi" w:hAnsiTheme="minorHAnsi" w:cstheme="minorHAnsi"/>
          <w:sz w:val="20"/>
        </w:rPr>
        <w:t>Wyrys</w:t>
      </w:r>
      <w:proofErr w:type="spellEnd"/>
      <w:r w:rsidRPr="005873E7">
        <w:rPr>
          <w:rFonts w:asciiTheme="minorHAnsi" w:hAnsiTheme="minorHAnsi" w:cstheme="minorHAnsi"/>
          <w:sz w:val="20"/>
        </w:rPr>
        <w:t xml:space="preserve"> i wypis z miejscowego planu zagospodarowania przestrzennego</w:t>
      </w:r>
      <w:r w:rsidR="00886648">
        <w:rPr>
          <w:rFonts w:asciiTheme="minorHAnsi" w:hAnsiTheme="minorHAnsi" w:cstheme="minorHAnsi"/>
          <w:sz w:val="20"/>
        </w:rPr>
        <w:t>.</w:t>
      </w:r>
    </w:p>
    <w:p w14:paraId="066929B2" w14:textId="24BDB321"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Opinia ZUDP z załącznikiem graficznym (oryginał załącznika graficznego)</w:t>
      </w:r>
    </w:p>
    <w:p w14:paraId="0B71419F" w14:textId="016783F2"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Opis</w:t>
      </w:r>
    </w:p>
    <w:p w14:paraId="12EF2DD5"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Trasa linii z naniesionymi, opisanymi i wyróżnionymi kolorami elementami linii (projektowane, istniejące, do demontażu, inne media itp.)</w:t>
      </w:r>
    </w:p>
    <w:p w14:paraId="7CBDF946"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Schemat jednokreskowy</w:t>
      </w:r>
    </w:p>
    <w:p w14:paraId="1F10FBC7" w14:textId="4A659D95"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na prowa</w:t>
      </w:r>
      <w:r w:rsidR="00886648">
        <w:rPr>
          <w:rFonts w:asciiTheme="minorHAnsi" w:hAnsiTheme="minorHAnsi" w:cstheme="minorHAnsi"/>
          <w:sz w:val="20"/>
        </w:rPr>
        <w:t>dzenie robót w pasach drogowych</w:t>
      </w:r>
      <w:r w:rsidRPr="005873E7">
        <w:rPr>
          <w:rFonts w:asciiTheme="minorHAnsi" w:hAnsiTheme="minorHAnsi" w:cstheme="minorHAnsi"/>
          <w:sz w:val="20"/>
          <w:vertAlign w:val="superscript"/>
        </w:rPr>
        <w:footnoteReference w:id="1"/>
      </w:r>
    </w:p>
    <w:p w14:paraId="6997B2D2" w14:textId="77777777" w:rsidR="005873E7" w:rsidRPr="005873E7" w:rsidRDefault="005873E7" w:rsidP="005873E7">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postanowienia, decyzje, uzgodnienia UM, UG, Zarządy Dróg, ...................................</w:t>
      </w:r>
    </w:p>
    <w:p w14:paraId="7BB3FE99"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Ochrony Środowiska na prowadzenie robót w terenach zielonych</w:t>
      </w:r>
    </w:p>
    <w:p w14:paraId="433B2B64" w14:textId="77777777" w:rsidR="005873E7" w:rsidRPr="005873E7" w:rsidRDefault="005873E7" w:rsidP="005873E7">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oświadczenie, że nie występuje kolizja z zielenią</w:t>
      </w:r>
    </w:p>
    <w:p w14:paraId="4FFC8640"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Warunki Wojewódzkiego Konserwatora Zabytków </w:t>
      </w:r>
      <w:r w:rsidRPr="005873E7">
        <w:rPr>
          <w:rFonts w:asciiTheme="minorHAnsi" w:hAnsiTheme="minorHAnsi" w:cstheme="minorHAnsi"/>
          <w:sz w:val="20"/>
          <w:vertAlign w:val="superscript"/>
        </w:rPr>
        <w:t>1</w:t>
      </w:r>
    </w:p>
    <w:p w14:paraId="25B726CF" w14:textId="48BD219D" w:rsidR="005873E7" w:rsidRPr="005873E7" w:rsidRDefault="00886648" w:rsidP="005873E7">
      <w:pPr>
        <w:numPr>
          <w:ilvl w:val="0"/>
          <w:numId w:val="13"/>
        </w:numPr>
        <w:spacing w:line="240" w:lineRule="auto"/>
        <w:ind w:hanging="340"/>
        <w:rPr>
          <w:rFonts w:asciiTheme="minorHAnsi" w:hAnsiTheme="minorHAnsi" w:cstheme="minorHAnsi"/>
          <w:sz w:val="20"/>
        </w:rPr>
      </w:pPr>
      <w:r>
        <w:rPr>
          <w:rFonts w:asciiTheme="minorHAnsi" w:hAnsiTheme="minorHAnsi" w:cstheme="minorHAnsi"/>
          <w:sz w:val="20"/>
        </w:rPr>
        <w:t>Warunki PKP na przejście</w:t>
      </w:r>
      <w:r w:rsidR="005873E7" w:rsidRPr="005873E7">
        <w:rPr>
          <w:rFonts w:asciiTheme="minorHAnsi" w:hAnsiTheme="minorHAnsi" w:cstheme="minorHAnsi"/>
          <w:sz w:val="20"/>
        </w:rPr>
        <w:t>, przez teren i w pobliżu urządzeń</w:t>
      </w:r>
      <w:r w:rsidR="005873E7" w:rsidRPr="005873E7">
        <w:rPr>
          <w:rFonts w:asciiTheme="minorHAnsi" w:hAnsiTheme="minorHAnsi" w:cstheme="minorHAnsi"/>
          <w:sz w:val="20"/>
          <w:vertAlign w:val="superscript"/>
        </w:rPr>
        <w:t>1</w:t>
      </w:r>
    </w:p>
    <w:p w14:paraId="7E5899B4"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Pozwolenie wodno-prawne </w:t>
      </w:r>
      <w:r w:rsidRPr="005873E7">
        <w:rPr>
          <w:rFonts w:asciiTheme="minorHAnsi" w:hAnsiTheme="minorHAnsi" w:cstheme="minorHAnsi"/>
          <w:sz w:val="20"/>
          <w:vertAlign w:val="superscript"/>
        </w:rPr>
        <w:t>1</w:t>
      </w:r>
    </w:p>
    <w:p w14:paraId="280D8BAC"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Inne szczególne warunki realizacji </w:t>
      </w:r>
      <w:r w:rsidRPr="005873E7">
        <w:rPr>
          <w:rFonts w:asciiTheme="minorHAnsi" w:hAnsiTheme="minorHAnsi" w:cstheme="minorHAnsi"/>
          <w:sz w:val="20"/>
          <w:vertAlign w:val="superscript"/>
        </w:rPr>
        <w:t>1</w:t>
      </w:r>
    </w:p>
    <w:p w14:paraId="2AB413F0" w14:textId="3737F15D" w:rsidR="005873E7" w:rsidRPr="005873E7" w:rsidRDefault="005873E7" w:rsidP="005873E7">
      <w:pPr>
        <w:numPr>
          <w:ilvl w:val="1"/>
          <w:numId w:val="10"/>
        </w:numPr>
        <w:spacing w:line="240" w:lineRule="auto"/>
        <w:rPr>
          <w:rFonts w:asciiTheme="minorHAnsi" w:hAnsiTheme="minorHAnsi" w:cstheme="minorHAnsi"/>
          <w:sz w:val="20"/>
        </w:rPr>
      </w:pPr>
      <w:r>
        <w:rPr>
          <w:rFonts w:asciiTheme="minorHAnsi" w:hAnsiTheme="minorHAnsi" w:cstheme="minorHAnsi"/>
          <w:sz w:val="20"/>
        </w:rPr>
        <w:t>…………………………………………………</w:t>
      </w:r>
    </w:p>
    <w:p w14:paraId="596D987B" w14:textId="546225EA" w:rsidR="005873E7" w:rsidRPr="005873E7" w:rsidRDefault="005873E7" w:rsidP="005873E7">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5C7F8CA9" w14:textId="742ED2C0" w:rsidR="005873E7" w:rsidRPr="005873E7" w:rsidRDefault="005873E7" w:rsidP="005873E7">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24441167"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Pozwolenie na budowę – z klauzulą prawomocności oraz załącznik graficzny, lub niezakwestionowane zgłoszenie zamiaru wykonania robót</w:t>
      </w:r>
    </w:p>
    <w:p w14:paraId="625C665F" w14:textId="77777777" w:rsidR="005873E7" w:rsidRP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oryginał</w:t>
      </w:r>
    </w:p>
    <w:p w14:paraId="4E6FD26A" w14:textId="77777777" w:rsid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ksero potwierdzone</w:t>
      </w:r>
      <w:r w:rsidRPr="005873E7">
        <w:rPr>
          <w:rFonts w:asciiTheme="minorHAnsi" w:hAnsiTheme="minorHAnsi" w:cstheme="minorHAnsi"/>
          <w:sz w:val="20"/>
          <w:vertAlign w:val="superscript"/>
        </w:rPr>
        <w:footnoteReference w:id="2"/>
      </w:r>
    </w:p>
    <w:p w14:paraId="0E5FCF60" w14:textId="00E1FAB3" w:rsid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załączniki lub warunki szczególne</w:t>
      </w:r>
      <w:r w:rsidRPr="005873E7">
        <w:rPr>
          <w:rFonts w:asciiTheme="minorHAnsi" w:hAnsiTheme="minorHAnsi" w:cstheme="minorHAnsi"/>
          <w:sz w:val="20"/>
          <w:vertAlign w:val="superscript"/>
        </w:rPr>
        <w:footnoteReference w:id="3"/>
      </w:r>
    </w:p>
    <w:p w14:paraId="6C97962B" w14:textId="77777777" w:rsidR="005873E7" w:rsidRPr="005873E7" w:rsidRDefault="005873E7" w:rsidP="005873E7">
      <w:pPr>
        <w:rPr>
          <w:rFonts w:asciiTheme="minorHAnsi" w:hAnsiTheme="minorHAnsi" w:cstheme="minorHAnsi"/>
          <w:sz w:val="20"/>
        </w:rPr>
      </w:pPr>
    </w:p>
    <w:p w14:paraId="6780C8F5" w14:textId="77777777" w:rsidR="005873E7" w:rsidRPr="005873E7" w:rsidRDefault="005873E7" w:rsidP="005873E7">
      <w:pPr>
        <w:rPr>
          <w:rFonts w:asciiTheme="minorHAnsi" w:hAnsiTheme="minorHAnsi" w:cstheme="minorHAnsi"/>
          <w:sz w:val="20"/>
        </w:rPr>
      </w:pPr>
    </w:p>
    <w:p w14:paraId="68C097B7" w14:textId="77777777" w:rsidR="005873E7" w:rsidRPr="005873E7" w:rsidRDefault="005873E7" w:rsidP="005873E7">
      <w:pPr>
        <w:rPr>
          <w:rFonts w:asciiTheme="minorHAnsi" w:hAnsiTheme="minorHAnsi" w:cstheme="minorHAnsi"/>
          <w:sz w:val="20"/>
        </w:rPr>
      </w:pPr>
    </w:p>
    <w:p w14:paraId="0CCCE193" w14:textId="77777777" w:rsidR="005873E7" w:rsidRPr="005873E7" w:rsidRDefault="005873E7" w:rsidP="005873E7">
      <w:pPr>
        <w:rPr>
          <w:rFonts w:asciiTheme="minorHAnsi" w:hAnsiTheme="minorHAnsi" w:cstheme="minorHAnsi"/>
          <w:sz w:val="20"/>
        </w:rPr>
      </w:pPr>
    </w:p>
    <w:p w14:paraId="4C3C6617" w14:textId="77777777" w:rsidR="005873E7" w:rsidRPr="005873E7" w:rsidRDefault="005873E7" w:rsidP="005873E7">
      <w:pPr>
        <w:rPr>
          <w:rFonts w:asciiTheme="minorHAnsi" w:hAnsiTheme="minorHAnsi" w:cstheme="minorHAnsi"/>
          <w:sz w:val="20"/>
        </w:rPr>
      </w:pPr>
    </w:p>
    <w:p w14:paraId="6A38485B" w14:textId="77777777" w:rsidR="005873E7" w:rsidRPr="005873E7" w:rsidRDefault="005873E7" w:rsidP="005873E7">
      <w:pPr>
        <w:rPr>
          <w:rFonts w:asciiTheme="minorHAnsi" w:hAnsiTheme="minorHAnsi" w:cstheme="minorHAnsi"/>
          <w:sz w:val="20"/>
        </w:rPr>
      </w:pPr>
    </w:p>
    <w:p w14:paraId="124EC686" w14:textId="77777777" w:rsidR="005873E7" w:rsidRPr="005873E7" w:rsidRDefault="005873E7" w:rsidP="005873E7">
      <w:pPr>
        <w:rPr>
          <w:rFonts w:asciiTheme="minorHAnsi" w:hAnsiTheme="minorHAnsi" w:cstheme="minorHAnsi"/>
          <w:sz w:val="20"/>
        </w:rPr>
      </w:pPr>
    </w:p>
    <w:p w14:paraId="18DAA9DE" w14:textId="77777777" w:rsidR="005873E7" w:rsidRPr="005873E7" w:rsidRDefault="005873E7" w:rsidP="005873E7">
      <w:pPr>
        <w:rPr>
          <w:rFonts w:asciiTheme="minorHAnsi" w:hAnsiTheme="minorHAnsi" w:cstheme="minorHAnsi"/>
          <w:sz w:val="20"/>
        </w:rPr>
      </w:pPr>
    </w:p>
    <w:p w14:paraId="785B5E58" w14:textId="684191C4" w:rsidR="005873E7" w:rsidRDefault="005873E7" w:rsidP="005873E7">
      <w:pPr>
        <w:rPr>
          <w:rFonts w:asciiTheme="minorHAnsi" w:hAnsiTheme="minorHAnsi" w:cstheme="minorHAnsi"/>
          <w:sz w:val="20"/>
        </w:rPr>
      </w:pPr>
    </w:p>
    <w:p w14:paraId="3F111ED8" w14:textId="77777777" w:rsidR="005873E7" w:rsidRDefault="005873E7" w:rsidP="005873E7">
      <w:pPr>
        <w:ind w:firstLine="708"/>
        <w:rPr>
          <w:rFonts w:asciiTheme="minorHAnsi" w:hAnsiTheme="minorHAnsi" w:cstheme="minorHAnsi"/>
          <w:sz w:val="20"/>
        </w:rPr>
      </w:pPr>
    </w:p>
    <w:p w14:paraId="65CEF347" w14:textId="77777777" w:rsidR="006619F7" w:rsidRDefault="006619F7" w:rsidP="006619F7">
      <w:pPr>
        <w:rPr>
          <w:rFonts w:asciiTheme="minorHAnsi" w:hAnsiTheme="minorHAnsi" w:cstheme="minorHAnsi"/>
          <w:b/>
          <w:bCs/>
          <w:iCs/>
          <w:sz w:val="20"/>
        </w:rPr>
      </w:pPr>
    </w:p>
    <w:p w14:paraId="67930113" w14:textId="17D0B084" w:rsidR="006619F7" w:rsidRPr="006619F7" w:rsidRDefault="006619F7" w:rsidP="006619F7">
      <w:pPr>
        <w:rPr>
          <w:rFonts w:asciiTheme="minorHAnsi" w:hAnsiTheme="minorHAnsi" w:cstheme="minorHAnsi"/>
          <w:b/>
          <w:bCs/>
          <w:iCs/>
          <w:sz w:val="20"/>
        </w:rPr>
      </w:pPr>
      <w:r>
        <w:rPr>
          <w:rFonts w:asciiTheme="minorHAnsi" w:hAnsiTheme="minorHAnsi" w:cstheme="minorHAnsi"/>
          <w:b/>
          <w:bCs/>
          <w:iCs/>
          <w:sz w:val="20"/>
        </w:rPr>
        <w:lastRenderedPageBreak/>
        <w:t>Załącznik nr 1.1.b</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Pr>
          <w:rFonts w:asciiTheme="minorHAnsi" w:hAnsiTheme="minorHAnsi" w:cstheme="minorHAnsi"/>
          <w:b/>
          <w:bCs/>
          <w:iCs/>
          <w:sz w:val="20"/>
        </w:rPr>
        <w:t xml:space="preserve">SWZ - </w:t>
      </w:r>
      <w:r w:rsidRPr="006619F7">
        <w:rPr>
          <w:rFonts w:asciiTheme="minorHAnsi" w:hAnsiTheme="minorHAnsi" w:cstheme="minorHAnsi"/>
          <w:b/>
          <w:bCs/>
          <w:iCs/>
          <w:sz w:val="20"/>
        </w:rPr>
        <w:t>Zawartość projektu budowlanego, wykonawczego i zgód właścicieli nieruchomości</w:t>
      </w:r>
    </w:p>
    <w:p w14:paraId="50014AD1" w14:textId="14426862" w:rsidR="005873E7" w:rsidRDefault="005873E7" w:rsidP="005873E7">
      <w:pPr>
        <w:jc w:val="right"/>
        <w:rPr>
          <w:rFonts w:asciiTheme="minorHAnsi" w:hAnsiTheme="minorHAnsi" w:cstheme="minorHAnsi"/>
          <w:b/>
          <w:sz w:val="20"/>
          <w:u w:val="single"/>
        </w:rPr>
      </w:pPr>
    </w:p>
    <w:p w14:paraId="6C2A57A2" w14:textId="27A74DAF"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Projekt wykonawczy – TOM 2</w:t>
      </w:r>
    </w:p>
    <w:p w14:paraId="585C0BD0" w14:textId="77777777" w:rsidR="006619F7" w:rsidRDefault="006619F7" w:rsidP="005873E7">
      <w:pPr>
        <w:jc w:val="center"/>
        <w:rPr>
          <w:rFonts w:asciiTheme="minorHAnsi" w:hAnsiTheme="minorHAnsi" w:cstheme="minorHAnsi"/>
          <w:b/>
          <w:sz w:val="20"/>
          <w:u w:val="single"/>
        </w:rPr>
      </w:pPr>
    </w:p>
    <w:p w14:paraId="2F70E221"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Pozwolenie na budowę z klauzulą prawomocności (ksero) lub niezakwestionowane zgłoszenie zamiaru wykonania robót</w:t>
      </w:r>
    </w:p>
    <w:p w14:paraId="189FE4A2"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4912C9C2"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warunki przyłączenia,</w:t>
      </w:r>
    </w:p>
    <w:p w14:paraId="70D2E613"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65D1557F" w14:textId="3C2281B2"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uzgodnienia</w:t>
      </w:r>
      <w:r w:rsidR="00604FA0">
        <w:rPr>
          <w:rFonts w:asciiTheme="minorHAnsi" w:hAnsiTheme="minorHAnsi" w:cstheme="minorHAnsi"/>
          <w:sz w:val="20"/>
        </w:rPr>
        <w:t xml:space="preserve"> dodatkowe (notatki, protokoły)</w:t>
      </w:r>
    </w:p>
    <w:p w14:paraId="2AC9C6E0"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Zakres robót </w:t>
      </w:r>
    </w:p>
    <w:p w14:paraId="19DF3BC5"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2404B77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oświadczenie projektanta o wprowadzeniu uwag (poprawek) do projektu</w:t>
      </w:r>
    </w:p>
    <w:p w14:paraId="63FFA50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Potwierdzenie projektanta, że:</w:t>
      </w:r>
    </w:p>
    <w:p w14:paraId="616AD1FC" w14:textId="3AF28A8E"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oświadczenia złożone przez właścicieli działek ujętych w projekcie są bez uwag</w:t>
      </w:r>
      <w:r w:rsidR="00604FA0">
        <w:rPr>
          <w:rFonts w:asciiTheme="minorHAnsi" w:hAnsiTheme="minorHAnsi" w:cstheme="minorHAnsi"/>
          <w:sz w:val="20"/>
        </w:rPr>
        <w:t>,</w:t>
      </w:r>
    </w:p>
    <w:p w14:paraId="5A06A595"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4C0B3AB1"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Opinia ZUDP (oryginał załącznika graficznego)</w:t>
      </w:r>
    </w:p>
    <w:p w14:paraId="65D771EA"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 podłużny linii z rzędnymi docelowymi - jeżeli teren nie jest ukształtowany docelowo – oraz oświadczenie projektanta o braku utrudnień typu: budynki, budowle tymczasowe, drzewa, składowiska itp.</w:t>
      </w:r>
    </w:p>
    <w:p w14:paraId="153A0124"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Trasy linii z naniesionymi, opisanymi i wyróżnionymi kolorami elementami linii (projektowane, istniejące, do demontażu i inne media itp.)</w:t>
      </w:r>
    </w:p>
    <w:p w14:paraId="6D4A8177"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trasy linii ze zwróceniem uwagi na istotne przeszkody lub problemy w zagospodarowaniu terenu</w:t>
      </w:r>
    </w:p>
    <w:p w14:paraId="5E55A5B2"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Schematy jednokreskowe (np. linie SN, </w:t>
      </w:r>
      <w:proofErr w:type="spellStart"/>
      <w:r w:rsidRPr="005873E7">
        <w:rPr>
          <w:rFonts w:asciiTheme="minorHAnsi" w:hAnsiTheme="minorHAnsi" w:cstheme="minorHAnsi"/>
          <w:sz w:val="20"/>
        </w:rPr>
        <w:t>nn</w:t>
      </w:r>
      <w:proofErr w:type="spellEnd"/>
      <w:r w:rsidRPr="005873E7">
        <w:rPr>
          <w:rFonts w:asciiTheme="minorHAnsi" w:hAnsiTheme="minorHAnsi" w:cstheme="minorHAnsi"/>
          <w:sz w:val="20"/>
        </w:rPr>
        <w:t>, stacje, układy pomiarowe)</w:t>
      </w:r>
    </w:p>
    <w:p w14:paraId="16C2740F"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Profile skrzyżowań</w:t>
      </w:r>
    </w:p>
    <w:p w14:paraId="3CEB277C"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z rzekami</w:t>
      </w:r>
    </w:p>
    <w:p w14:paraId="24569731"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drogami</w:t>
      </w:r>
    </w:p>
    <w:p w14:paraId="28F2EFC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torami kolejowymi</w:t>
      </w:r>
    </w:p>
    <w:p w14:paraId="0AE6130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kanałami co</w:t>
      </w:r>
    </w:p>
    <w:p w14:paraId="37754DBC"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 xml:space="preserve">inne </w:t>
      </w:r>
    </w:p>
    <w:p w14:paraId="2A33FCBD"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i szczegółowe rysunki elementów i rozwiązań nietypowych (np. konstrukcje, kanały, studnie)</w:t>
      </w:r>
    </w:p>
    <w:p w14:paraId="2773B787"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Wyniki obliczeń elektrycznych (oporność uziemień, spadki napięć, ochrona przeciwporażeniowa itp. ...)</w:t>
      </w:r>
    </w:p>
    <w:p w14:paraId="1D5479DB"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arkusze montażowe (typy, długości, ilości itp. ...)</w:t>
      </w:r>
    </w:p>
    <w:p w14:paraId="4CD388CB"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Zbiorcze zestawienia materiałów dla linii napowietrznej, kabli – SN, </w:t>
      </w:r>
      <w:proofErr w:type="spellStart"/>
      <w:r w:rsidRPr="005873E7">
        <w:rPr>
          <w:rFonts w:asciiTheme="minorHAnsi" w:hAnsiTheme="minorHAnsi" w:cstheme="minorHAnsi"/>
          <w:sz w:val="20"/>
        </w:rPr>
        <w:t>nN</w:t>
      </w:r>
      <w:proofErr w:type="spellEnd"/>
      <w:r w:rsidRPr="005873E7">
        <w:rPr>
          <w:rFonts w:asciiTheme="minorHAnsi" w:hAnsiTheme="minorHAnsi" w:cstheme="minorHAnsi"/>
          <w:sz w:val="20"/>
        </w:rPr>
        <w:t>, przyłączy oraz stacji trans. (wymagana zgodność materiałów w: opisach na trasach, tabelach, przedmiarach).</w:t>
      </w:r>
    </w:p>
    <w:p w14:paraId="6A33C37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drzew do wycinki, gałęzi do podcięcia wraz z niezbędnymi uzgodnieniami</w:t>
      </w:r>
    </w:p>
    <w:p w14:paraId="5EDE7F6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Inwentaryzacja urządzeń istniejących ( w zakresie urządzeń podlegających przebudowie)</w:t>
      </w:r>
    </w:p>
    <w:p w14:paraId="18CA5DB9"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Tabele demontażowe (linii SN, stacji, linii </w:t>
      </w:r>
      <w:proofErr w:type="spellStart"/>
      <w:r w:rsidRPr="005873E7">
        <w:rPr>
          <w:rFonts w:asciiTheme="minorHAnsi" w:hAnsiTheme="minorHAnsi" w:cstheme="minorHAnsi"/>
          <w:sz w:val="20"/>
        </w:rPr>
        <w:t>nn</w:t>
      </w:r>
      <w:proofErr w:type="spellEnd"/>
      <w:r w:rsidRPr="005873E7">
        <w:rPr>
          <w:rFonts w:asciiTheme="minorHAnsi" w:hAnsiTheme="minorHAnsi" w:cstheme="minorHAnsi"/>
          <w:sz w:val="20"/>
        </w:rPr>
        <w:t>, przyłączy)</w:t>
      </w:r>
    </w:p>
    <w:p w14:paraId="267A4ABD"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materiałów z demontażu</w:t>
      </w:r>
    </w:p>
    <w:p w14:paraId="3C9207E8"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Plan zagospodarowania działki z wrysowaną projektowaną stacją transformatorową w skali 1:200 z uwzględnieniem domiarów do punktów stałych lub granic istniejącej działki, rzędna „zero”, opaska, /dot.: ST wnętrzowych/; droga </w:t>
      </w:r>
      <w:proofErr w:type="spellStart"/>
      <w:r w:rsidRPr="005873E7">
        <w:rPr>
          <w:rFonts w:asciiTheme="minorHAnsi" w:hAnsiTheme="minorHAnsi" w:cstheme="minorHAnsi"/>
          <w:sz w:val="20"/>
        </w:rPr>
        <w:t>dojazdowa-uzgodniona</w:t>
      </w:r>
      <w:proofErr w:type="spellEnd"/>
      <w:r w:rsidRPr="005873E7">
        <w:rPr>
          <w:rFonts w:asciiTheme="minorHAnsi" w:hAnsiTheme="minorHAnsi" w:cstheme="minorHAnsi"/>
          <w:sz w:val="20"/>
        </w:rPr>
        <w:t xml:space="preserve"> z drogowcami, ogrodzenie /dot.: ST wnętrz. i nap.</w:t>
      </w:r>
    </w:p>
    <w:p w14:paraId="4946218D" w14:textId="77777777" w:rsidR="005873E7" w:rsidRPr="005873E7" w:rsidRDefault="005873E7" w:rsidP="005873E7">
      <w:pPr>
        <w:numPr>
          <w:ilvl w:val="1"/>
          <w:numId w:val="14"/>
        </w:numPr>
        <w:rPr>
          <w:rFonts w:asciiTheme="minorHAnsi" w:hAnsiTheme="minorHAnsi" w:cstheme="minorHAnsi"/>
          <w:sz w:val="20"/>
        </w:rPr>
      </w:pPr>
      <w:r w:rsidRPr="005873E7">
        <w:rPr>
          <w:rFonts w:asciiTheme="minorHAnsi" w:hAnsiTheme="minorHAnsi" w:cstheme="minorHAnsi"/>
          <w:sz w:val="20"/>
        </w:rPr>
        <w:t>oddzielny tom Projektu branży drogowej</w:t>
      </w:r>
    </w:p>
    <w:p w14:paraId="228208FF" w14:textId="1CA26208" w:rsidR="005873E7" w:rsidRPr="005873E7" w:rsidRDefault="005873E7" w:rsidP="005873E7">
      <w:pPr>
        <w:numPr>
          <w:ilvl w:val="0"/>
          <w:numId w:val="15"/>
        </w:numPr>
        <w:rPr>
          <w:rFonts w:asciiTheme="minorHAnsi" w:hAnsiTheme="minorHAnsi" w:cstheme="minorHAnsi"/>
          <w:sz w:val="20"/>
        </w:rPr>
      </w:pPr>
      <w:r w:rsidRPr="005873E7">
        <w:rPr>
          <w:rFonts w:asciiTheme="minorHAnsi" w:hAnsiTheme="minorHAnsi" w:cstheme="minorHAnsi"/>
          <w:sz w:val="20"/>
        </w:rPr>
        <w:t xml:space="preserve">Przedmiar robót (zgodny z zakresem robót, założeniami wyjściowymi i wytycznymi PGE Dystrybucja S.A. Oddział </w:t>
      </w:r>
      <w:r w:rsidR="0071298C">
        <w:rPr>
          <w:rFonts w:asciiTheme="minorHAnsi" w:hAnsiTheme="minorHAnsi" w:cstheme="minorHAnsi"/>
          <w:sz w:val="20"/>
        </w:rPr>
        <w:t>Łódź</w:t>
      </w:r>
    </w:p>
    <w:p w14:paraId="671837FA" w14:textId="7C9CAAAB" w:rsidR="005873E7" w:rsidRDefault="005873E7" w:rsidP="005873E7">
      <w:pPr>
        <w:ind w:firstLine="284"/>
        <w:rPr>
          <w:rFonts w:asciiTheme="minorHAnsi" w:hAnsiTheme="minorHAnsi" w:cstheme="minorHAnsi"/>
          <w:sz w:val="20"/>
        </w:rPr>
      </w:pPr>
      <w:r>
        <w:rPr>
          <w:rFonts w:asciiTheme="minorHAnsi" w:hAnsiTheme="minorHAnsi" w:cstheme="minorHAnsi"/>
          <w:sz w:val="20"/>
        </w:rPr>
        <w:lastRenderedPageBreak/>
        <w:t xml:space="preserve">- </w:t>
      </w:r>
      <w:r w:rsidRPr="005873E7">
        <w:rPr>
          <w:rFonts w:asciiTheme="minorHAnsi" w:hAnsiTheme="minorHAnsi" w:cstheme="minorHAnsi"/>
          <w:sz w:val="20"/>
        </w:rPr>
        <w:t>kosztorys inwestorski</w:t>
      </w:r>
    </w:p>
    <w:p w14:paraId="2BA888F9" w14:textId="3BEE57A9" w:rsidR="00604FA0" w:rsidRDefault="00604FA0">
      <w:pPr>
        <w:spacing w:after="200" w:line="276" w:lineRule="auto"/>
        <w:jc w:val="left"/>
        <w:rPr>
          <w:rFonts w:asciiTheme="minorHAnsi" w:hAnsiTheme="minorHAnsi" w:cstheme="minorHAnsi"/>
          <w:b/>
          <w:bCs/>
          <w:iCs/>
          <w:sz w:val="20"/>
        </w:rPr>
      </w:pPr>
      <w:r>
        <w:rPr>
          <w:rFonts w:asciiTheme="minorHAnsi" w:hAnsiTheme="minorHAnsi" w:cstheme="minorHAnsi"/>
          <w:b/>
          <w:bCs/>
          <w:iCs/>
          <w:sz w:val="20"/>
        </w:rPr>
        <w:br w:type="page"/>
      </w:r>
    </w:p>
    <w:p w14:paraId="593D70E4" w14:textId="6E634745" w:rsidR="006619F7" w:rsidRDefault="006619F7" w:rsidP="005873E7">
      <w:pPr>
        <w:rPr>
          <w:rFonts w:asciiTheme="minorHAnsi" w:hAnsiTheme="minorHAnsi" w:cstheme="minorHAnsi"/>
          <w:b/>
          <w:bCs/>
          <w:iCs/>
          <w:sz w:val="20"/>
        </w:rPr>
      </w:pPr>
    </w:p>
    <w:p w14:paraId="46657DE7" w14:textId="0161657E" w:rsidR="006619F7" w:rsidRPr="006619F7" w:rsidRDefault="006619F7" w:rsidP="006619F7">
      <w:pPr>
        <w:rPr>
          <w:rFonts w:asciiTheme="minorHAnsi" w:hAnsiTheme="minorHAnsi" w:cstheme="minorHAnsi"/>
          <w:b/>
          <w:bCs/>
          <w:iCs/>
          <w:sz w:val="20"/>
        </w:rPr>
      </w:pPr>
      <w:r w:rsidRPr="006619F7">
        <w:rPr>
          <w:rFonts w:asciiTheme="minorHAnsi" w:hAnsiTheme="minorHAnsi" w:cstheme="minorHAnsi"/>
          <w:b/>
          <w:bCs/>
          <w:iCs/>
          <w:sz w:val="20"/>
        </w:rPr>
        <w:t xml:space="preserve">Załącznik nr </w:t>
      </w:r>
      <w:r>
        <w:rPr>
          <w:rFonts w:asciiTheme="minorHAnsi" w:hAnsiTheme="minorHAnsi" w:cstheme="minorHAnsi"/>
          <w:b/>
          <w:bCs/>
          <w:iCs/>
          <w:sz w:val="20"/>
        </w:rPr>
        <w:t>1.1.c</w:t>
      </w:r>
      <w:r w:rsidRPr="006619F7">
        <w:rPr>
          <w:rFonts w:asciiTheme="minorHAnsi" w:hAnsiTheme="minorHAnsi" w:cstheme="minorHAnsi"/>
          <w:b/>
          <w:bCs/>
          <w:iCs/>
          <w:sz w:val="20"/>
        </w:rPr>
        <w:t xml:space="preserve"> do SWZ - Zawartość projektu budowlanego, wykonawczego i zgód właścicieli nieruchomości</w:t>
      </w:r>
    </w:p>
    <w:p w14:paraId="71B2093D" w14:textId="289FE016" w:rsidR="006619F7" w:rsidRDefault="006619F7" w:rsidP="005873E7">
      <w:pPr>
        <w:rPr>
          <w:rFonts w:asciiTheme="minorHAnsi" w:hAnsiTheme="minorHAnsi" w:cstheme="minorHAnsi"/>
          <w:b/>
          <w:sz w:val="20"/>
          <w:u w:val="single"/>
        </w:rPr>
      </w:pPr>
    </w:p>
    <w:p w14:paraId="1864822A" w14:textId="77777777" w:rsidR="00C66955" w:rsidRDefault="00C66955" w:rsidP="005873E7">
      <w:pPr>
        <w:rPr>
          <w:rFonts w:asciiTheme="minorHAnsi" w:hAnsiTheme="minorHAnsi" w:cstheme="minorHAnsi"/>
          <w:b/>
          <w:sz w:val="20"/>
          <w:u w:val="single"/>
        </w:rPr>
      </w:pPr>
    </w:p>
    <w:p w14:paraId="0BDC8A8F" w14:textId="59AEA04E"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Zgody właścicieli nieruchomości – TOM 3</w:t>
      </w:r>
    </w:p>
    <w:p w14:paraId="1B48A3BC" w14:textId="77777777" w:rsidR="005873E7" w:rsidRPr="005873E7" w:rsidRDefault="005873E7" w:rsidP="005873E7">
      <w:pPr>
        <w:rPr>
          <w:rFonts w:asciiTheme="minorHAnsi" w:hAnsiTheme="minorHAnsi" w:cstheme="minorHAnsi"/>
          <w:b/>
          <w:sz w:val="20"/>
          <w:u w:val="single"/>
        </w:rPr>
      </w:pPr>
    </w:p>
    <w:p w14:paraId="26BC3950" w14:textId="7F54783A"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Potwierdzenie projektanta, że umowy podpisane przez właścicieli działek ujętych w projekcie są bez uwag lub występują umowy z uwagami (akceptowanymi przez Inwestora) wyszczególnione imiennie</w:t>
      </w:r>
      <w:r w:rsidR="00B97BFD">
        <w:rPr>
          <w:rFonts w:asciiTheme="minorHAnsi" w:hAnsiTheme="minorHAnsi" w:cstheme="minorHAnsi"/>
          <w:sz w:val="20"/>
        </w:rPr>
        <w:t>.</w:t>
      </w:r>
    </w:p>
    <w:p w14:paraId="1DEF6FBB" w14:textId="20FDBD88"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r w:rsidR="00B97BFD">
        <w:rPr>
          <w:rFonts w:asciiTheme="minorHAnsi" w:hAnsiTheme="minorHAnsi" w:cstheme="minorHAnsi"/>
          <w:sz w:val="20"/>
        </w:rPr>
        <w:t>.</w:t>
      </w:r>
    </w:p>
    <w:p w14:paraId="059E1F38"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(oryginał)</w:t>
      </w:r>
    </w:p>
    <w:p w14:paraId="1E20695C"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zaktualizowany przez projektanta z uwzględnieniem domniemanych spadkobierców zmarłych właścicieli</w:t>
      </w:r>
    </w:p>
    <w:p w14:paraId="5C76A2DF" w14:textId="15B58E1B"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 xml:space="preserve">Oryginały umów z właścicielami gruntu o udostępnienie nieruchomości w celu budowy urządzeń energetycznych, porozumienia w sprawie ustanowienia służebności </w:t>
      </w:r>
      <w:proofErr w:type="spellStart"/>
      <w:r w:rsidRPr="005873E7">
        <w:rPr>
          <w:rFonts w:asciiTheme="minorHAnsi" w:hAnsiTheme="minorHAnsi" w:cstheme="minorHAnsi"/>
          <w:sz w:val="20"/>
        </w:rPr>
        <w:t>przesyłu</w:t>
      </w:r>
      <w:proofErr w:type="spellEnd"/>
    </w:p>
    <w:p w14:paraId="4E53248B"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 xml:space="preserve">Akty notarialne służebności </w:t>
      </w:r>
      <w:proofErr w:type="spellStart"/>
      <w:r w:rsidRPr="005873E7">
        <w:rPr>
          <w:rFonts w:asciiTheme="minorHAnsi" w:hAnsiTheme="minorHAnsi" w:cstheme="minorHAnsi"/>
          <w:sz w:val="20"/>
        </w:rPr>
        <w:t>przesyłu</w:t>
      </w:r>
      <w:proofErr w:type="spellEnd"/>
    </w:p>
    <w:p w14:paraId="66ADD909" w14:textId="3FCBA756"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zgód właścicieli nieruchomości i decyzje administracyjne właścicieli instytucjonalnych, decyzje administracyjnej o ograniczeniu spos</w:t>
      </w:r>
      <w:r w:rsidR="00B97BFD">
        <w:rPr>
          <w:rFonts w:asciiTheme="minorHAnsi" w:hAnsiTheme="minorHAnsi" w:cstheme="minorHAnsi"/>
          <w:sz w:val="20"/>
        </w:rPr>
        <w:t>obu korzystania z nieruchomości</w:t>
      </w:r>
    </w:p>
    <w:p w14:paraId="67D77414" w14:textId="085899C7" w:rsidR="005873E7" w:rsidRDefault="00B97BFD" w:rsidP="005873E7">
      <w:pPr>
        <w:numPr>
          <w:ilvl w:val="0"/>
          <w:numId w:val="16"/>
        </w:numPr>
        <w:tabs>
          <w:tab w:val="clear" w:pos="397"/>
          <w:tab w:val="num" w:pos="142"/>
        </w:tabs>
        <w:ind w:left="142" w:hanging="142"/>
        <w:rPr>
          <w:rFonts w:asciiTheme="minorHAnsi" w:hAnsiTheme="minorHAnsi" w:cstheme="minorHAnsi"/>
          <w:sz w:val="20"/>
        </w:rPr>
      </w:pPr>
      <w:r>
        <w:rPr>
          <w:rFonts w:asciiTheme="minorHAnsi" w:hAnsiTheme="minorHAnsi" w:cstheme="minorHAnsi"/>
          <w:sz w:val="20"/>
        </w:rPr>
        <w:t>Umowy przyłączeniowe</w:t>
      </w:r>
    </w:p>
    <w:p w14:paraId="4F188D69" w14:textId="77777777" w:rsidR="005873E7" w:rsidRDefault="005873E7" w:rsidP="005873E7">
      <w:pPr>
        <w:rPr>
          <w:rFonts w:asciiTheme="minorHAnsi" w:hAnsiTheme="minorHAnsi" w:cstheme="minorHAnsi"/>
          <w:sz w:val="20"/>
        </w:rPr>
      </w:pPr>
    </w:p>
    <w:p w14:paraId="6E3CF544" w14:textId="7A66A6C3" w:rsidR="005873E7" w:rsidRPr="00B97BFD" w:rsidRDefault="005873E7" w:rsidP="005873E7">
      <w:pPr>
        <w:rPr>
          <w:rFonts w:asciiTheme="minorHAnsi" w:hAnsiTheme="minorHAnsi" w:cstheme="minorHAnsi"/>
          <w:sz w:val="20"/>
        </w:rPr>
      </w:pPr>
      <w:r w:rsidRPr="00B97BFD">
        <w:rPr>
          <w:rFonts w:asciiTheme="minorHAnsi" w:hAnsiTheme="minorHAnsi" w:cstheme="minorHAnsi"/>
          <w:b/>
          <w:sz w:val="20"/>
        </w:rPr>
        <w:t xml:space="preserve">UWAGA: </w:t>
      </w:r>
    </w:p>
    <w:p w14:paraId="339A24B8" w14:textId="77777777" w:rsidR="005873E7" w:rsidRPr="00B97BFD" w:rsidRDefault="005873E7" w:rsidP="005873E7">
      <w:pPr>
        <w:rPr>
          <w:rFonts w:asciiTheme="minorHAnsi" w:hAnsiTheme="minorHAnsi" w:cstheme="minorHAnsi"/>
          <w:b/>
          <w:sz w:val="20"/>
        </w:rPr>
      </w:pPr>
      <w:r w:rsidRPr="00B97BFD">
        <w:rPr>
          <w:rFonts w:asciiTheme="minorHAnsi" w:hAnsiTheme="minorHAnsi" w:cstheme="minorHAnsi"/>
          <w:b/>
          <w:sz w:val="20"/>
        </w:rPr>
        <w:t xml:space="preserve">Wszelkie decyzje, zgody i uzgodnienia winny być uzyskiwane w imieniu i na rzecz PGE Dystrybucja S.A. </w:t>
      </w:r>
    </w:p>
    <w:p w14:paraId="3B7F79CA" w14:textId="17B8398D" w:rsidR="005873E7" w:rsidRPr="005873E7" w:rsidRDefault="005873E7" w:rsidP="005873E7">
      <w:pPr>
        <w:rPr>
          <w:rFonts w:asciiTheme="minorHAnsi" w:hAnsiTheme="minorHAnsi" w:cstheme="minorHAnsi"/>
          <w:sz w:val="20"/>
        </w:rPr>
      </w:pPr>
      <w:r w:rsidRPr="005873E7">
        <w:rPr>
          <w:rFonts w:asciiTheme="minorHAnsi" w:hAnsiTheme="minorHAnsi" w:cstheme="minorHAnsi"/>
          <w:sz w:val="20"/>
        </w:rPr>
        <w:t>Klauzula – zatwierdzenie do realizacji (dotyc</w:t>
      </w:r>
      <w:r w:rsidR="007A7DE8">
        <w:rPr>
          <w:rFonts w:asciiTheme="minorHAnsi" w:hAnsiTheme="minorHAnsi" w:cstheme="minorHAnsi"/>
          <w:sz w:val="20"/>
        </w:rPr>
        <w:t>zy PGE Dystrybucja S.A. Oddział Łódź</w:t>
      </w:r>
      <w:r w:rsidRPr="005873E7">
        <w:rPr>
          <w:rFonts w:asciiTheme="minorHAnsi" w:hAnsiTheme="minorHAnsi" w:cstheme="minorHAnsi"/>
          <w:sz w:val="20"/>
        </w:rPr>
        <w:t>)</w:t>
      </w:r>
    </w:p>
    <w:p w14:paraId="6AB1F940" w14:textId="403F0069" w:rsidR="005873E7" w:rsidRDefault="005873E7" w:rsidP="005873E7">
      <w:pPr>
        <w:rPr>
          <w:rFonts w:asciiTheme="minorHAnsi" w:hAnsiTheme="minorHAnsi" w:cstheme="minorHAnsi"/>
          <w:sz w:val="20"/>
        </w:rPr>
      </w:pPr>
      <w:r w:rsidRPr="005873E7">
        <w:rPr>
          <w:rFonts w:asciiTheme="minorHAnsi" w:hAnsiTheme="minorHAnsi" w:cstheme="minorHAnsi"/>
          <w:sz w:val="20"/>
        </w:rPr>
        <w:t>Notarialny akt nabycia działki pod stację wnętrzową, + geodezyjna mapa podziału działki (dotycz</w:t>
      </w:r>
      <w:r w:rsidR="00B97BFD">
        <w:rPr>
          <w:rFonts w:asciiTheme="minorHAnsi" w:hAnsiTheme="minorHAnsi" w:cstheme="minorHAnsi"/>
          <w:sz w:val="20"/>
        </w:rPr>
        <w:t xml:space="preserve">y PGE Dystrybucja S.A. Oddział </w:t>
      </w:r>
      <w:r w:rsidR="007A7DE8">
        <w:rPr>
          <w:rFonts w:asciiTheme="minorHAnsi" w:hAnsiTheme="minorHAnsi" w:cstheme="minorHAnsi"/>
          <w:sz w:val="20"/>
        </w:rPr>
        <w:t>Łódź</w:t>
      </w:r>
      <w:r w:rsidRPr="005873E7">
        <w:rPr>
          <w:rFonts w:asciiTheme="minorHAnsi" w:hAnsiTheme="minorHAnsi" w:cstheme="minorHAnsi"/>
          <w:sz w:val="20"/>
        </w:rPr>
        <w:t>) – dołączane do dokumentacji po nabyciu działki.</w:t>
      </w:r>
    </w:p>
    <w:p w14:paraId="35A33F0E" w14:textId="77777777" w:rsidR="005873E7" w:rsidRPr="005873E7" w:rsidRDefault="005873E7" w:rsidP="005873E7">
      <w:pPr>
        <w:rPr>
          <w:rFonts w:asciiTheme="minorHAnsi" w:hAnsiTheme="minorHAnsi" w:cstheme="minorHAnsi"/>
          <w:sz w:val="20"/>
        </w:rPr>
      </w:pPr>
    </w:p>
    <w:p w14:paraId="499BC964" w14:textId="77777777" w:rsidR="005873E7" w:rsidRPr="005873E7" w:rsidRDefault="005873E7" w:rsidP="005873E7">
      <w:pPr>
        <w:rPr>
          <w:rFonts w:asciiTheme="minorHAnsi" w:hAnsiTheme="minorHAnsi" w:cstheme="minorHAnsi"/>
          <w:sz w:val="20"/>
        </w:rPr>
      </w:pPr>
    </w:p>
    <w:p w14:paraId="5E4A7407" w14:textId="77777777" w:rsidR="005873E7" w:rsidRPr="005873E7" w:rsidRDefault="005873E7" w:rsidP="005873E7">
      <w:pPr>
        <w:rPr>
          <w:rFonts w:asciiTheme="minorHAnsi" w:hAnsiTheme="minorHAnsi" w:cstheme="minorHAnsi"/>
          <w:sz w:val="20"/>
        </w:rPr>
      </w:pPr>
    </w:p>
    <w:p w14:paraId="104A6AE4" w14:textId="77777777" w:rsidR="005873E7" w:rsidRPr="005873E7" w:rsidRDefault="005873E7" w:rsidP="005873E7">
      <w:pPr>
        <w:rPr>
          <w:rFonts w:asciiTheme="minorHAnsi" w:hAnsiTheme="minorHAnsi" w:cstheme="minorHAnsi"/>
          <w:sz w:val="20"/>
        </w:rPr>
      </w:pPr>
    </w:p>
    <w:p w14:paraId="41A297EC" w14:textId="77777777" w:rsidR="005873E7" w:rsidRPr="005873E7" w:rsidRDefault="005873E7" w:rsidP="005873E7">
      <w:pPr>
        <w:rPr>
          <w:rFonts w:asciiTheme="minorHAnsi" w:hAnsiTheme="minorHAnsi" w:cstheme="minorHAnsi"/>
          <w:sz w:val="20"/>
        </w:rPr>
      </w:pPr>
    </w:p>
    <w:p w14:paraId="5CB57CF0" w14:textId="77777777" w:rsidR="005873E7" w:rsidRPr="005873E7" w:rsidRDefault="005873E7" w:rsidP="005873E7">
      <w:pPr>
        <w:rPr>
          <w:rFonts w:asciiTheme="minorHAnsi" w:hAnsiTheme="minorHAnsi" w:cstheme="minorHAnsi"/>
          <w:sz w:val="20"/>
        </w:rPr>
      </w:pPr>
    </w:p>
    <w:p w14:paraId="0891C7EC" w14:textId="77777777" w:rsidR="005873E7" w:rsidRPr="005873E7" w:rsidRDefault="005873E7" w:rsidP="005873E7">
      <w:pPr>
        <w:rPr>
          <w:rFonts w:asciiTheme="minorHAnsi" w:hAnsiTheme="minorHAnsi" w:cstheme="minorHAnsi"/>
          <w:sz w:val="20"/>
        </w:rPr>
      </w:pPr>
    </w:p>
    <w:p w14:paraId="7165D5CE" w14:textId="77777777" w:rsidR="005873E7" w:rsidRPr="005873E7" w:rsidRDefault="005873E7" w:rsidP="005873E7">
      <w:pPr>
        <w:rPr>
          <w:rFonts w:asciiTheme="minorHAnsi" w:hAnsiTheme="minorHAnsi" w:cstheme="minorHAnsi"/>
          <w:sz w:val="20"/>
        </w:rPr>
      </w:pPr>
    </w:p>
    <w:p w14:paraId="1BF4F7EC" w14:textId="77777777" w:rsidR="005873E7" w:rsidRPr="005873E7" w:rsidRDefault="005873E7" w:rsidP="005873E7">
      <w:pPr>
        <w:rPr>
          <w:rFonts w:asciiTheme="minorHAnsi" w:hAnsiTheme="minorHAnsi" w:cstheme="minorHAnsi"/>
          <w:sz w:val="20"/>
        </w:rPr>
      </w:pPr>
    </w:p>
    <w:p w14:paraId="35D03922" w14:textId="77777777" w:rsidR="005873E7" w:rsidRPr="005873E7" w:rsidRDefault="005873E7" w:rsidP="005873E7">
      <w:pPr>
        <w:rPr>
          <w:rFonts w:asciiTheme="minorHAnsi" w:hAnsiTheme="minorHAnsi" w:cstheme="minorHAnsi"/>
          <w:sz w:val="20"/>
        </w:rPr>
      </w:pPr>
    </w:p>
    <w:p w14:paraId="1B75DBB8" w14:textId="77777777" w:rsidR="005873E7" w:rsidRPr="005873E7" w:rsidRDefault="005873E7" w:rsidP="005873E7">
      <w:pPr>
        <w:rPr>
          <w:rFonts w:asciiTheme="minorHAnsi" w:hAnsiTheme="minorHAnsi" w:cstheme="minorHAnsi"/>
          <w:sz w:val="20"/>
        </w:rPr>
      </w:pPr>
    </w:p>
    <w:p w14:paraId="6A5C3C33" w14:textId="77777777" w:rsidR="005873E7" w:rsidRPr="005873E7" w:rsidRDefault="005873E7" w:rsidP="005873E7">
      <w:pPr>
        <w:rPr>
          <w:rFonts w:asciiTheme="minorHAnsi" w:hAnsiTheme="minorHAnsi" w:cstheme="minorHAnsi"/>
          <w:sz w:val="20"/>
        </w:rPr>
      </w:pPr>
    </w:p>
    <w:p w14:paraId="5F6A169B" w14:textId="77777777" w:rsidR="005873E7" w:rsidRPr="005873E7" w:rsidRDefault="005873E7" w:rsidP="005873E7">
      <w:pPr>
        <w:rPr>
          <w:rFonts w:asciiTheme="minorHAnsi" w:hAnsiTheme="minorHAnsi" w:cstheme="minorHAnsi"/>
          <w:sz w:val="20"/>
        </w:rPr>
      </w:pPr>
    </w:p>
    <w:p w14:paraId="0B2098E7" w14:textId="6E64C253" w:rsidR="005873E7" w:rsidRDefault="005873E7" w:rsidP="005873E7">
      <w:pPr>
        <w:rPr>
          <w:rFonts w:asciiTheme="minorHAnsi" w:hAnsiTheme="minorHAnsi" w:cstheme="minorHAnsi"/>
          <w:sz w:val="20"/>
        </w:rPr>
      </w:pPr>
    </w:p>
    <w:p w14:paraId="2A7FDB2F" w14:textId="5C827855" w:rsidR="005873E7" w:rsidRDefault="005873E7">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4A9F990D" w14:textId="77777777" w:rsidR="006619F7" w:rsidRDefault="006619F7" w:rsidP="006619F7">
      <w:pPr>
        <w:spacing w:line="240" w:lineRule="auto"/>
        <w:jc w:val="left"/>
        <w:rPr>
          <w:rFonts w:asciiTheme="minorHAnsi" w:hAnsiTheme="minorHAnsi" w:cstheme="minorHAnsi"/>
          <w:b/>
          <w:bCs/>
          <w:iCs/>
          <w:sz w:val="20"/>
        </w:rPr>
      </w:pPr>
    </w:p>
    <w:p w14:paraId="41FF1DF7" w14:textId="77777777" w:rsidR="006619F7" w:rsidRDefault="006619F7" w:rsidP="006619F7">
      <w:pPr>
        <w:spacing w:line="240" w:lineRule="auto"/>
        <w:jc w:val="left"/>
        <w:rPr>
          <w:rFonts w:asciiTheme="minorHAnsi" w:hAnsiTheme="minorHAnsi" w:cstheme="minorHAnsi"/>
          <w:b/>
          <w:bCs/>
          <w:iCs/>
          <w:sz w:val="20"/>
        </w:rPr>
      </w:pPr>
    </w:p>
    <w:p w14:paraId="21094D9D" w14:textId="3CB64596" w:rsidR="005873E7" w:rsidRDefault="005873E7" w:rsidP="006619F7">
      <w:pPr>
        <w:spacing w:line="240" w:lineRule="auto"/>
        <w:jc w:val="left"/>
        <w:rPr>
          <w:rFonts w:asciiTheme="minorHAnsi" w:hAnsiTheme="minorHAnsi" w:cstheme="minorHAnsi"/>
          <w:b/>
          <w:bCs/>
          <w:iCs/>
          <w:sz w:val="20"/>
        </w:rPr>
      </w:pPr>
      <w:r w:rsidRPr="005873E7">
        <w:rPr>
          <w:rFonts w:asciiTheme="minorHAnsi" w:hAnsiTheme="minorHAnsi" w:cstheme="minorHAnsi"/>
          <w:b/>
          <w:bCs/>
          <w:iCs/>
          <w:sz w:val="20"/>
        </w:rPr>
        <w:t xml:space="preserve">Załącznik nr 1.2 do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Wytyczne do kosztorysowania</w:t>
      </w:r>
    </w:p>
    <w:p w14:paraId="379851B3" w14:textId="5C986EA3" w:rsidR="006619F7" w:rsidRDefault="006619F7" w:rsidP="006619F7">
      <w:pPr>
        <w:spacing w:line="240" w:lineRule="auto"/>
        <w:jc w:val="left"/>
        <w:rPr>
          <w:rFonts w:asciiTheme="minorHAnsi" w:hAnsiTheme="minorHAnsi" w:cstheme="minorHAnsi"/>
          <w:b/>
          <w:bCs/>
          <w:iCs/>
          <w:sz w:val="20"/>
        </w:rPr>
      </w:pPr>
    </w:p>
    <w:p w14:paraId="5ED9551B" w14:textId="77777777" w:rsidR="006619F7" w:rsidRPr="005873E7" w:rsidRDefault="006619F7" w:rsidP="006619F7">
      <w:pPr>
        <w:spacing w:line="240" w:lineRule="auto"/>
        <w:jc w:val="left"/>
        <w:rPr>
          <w:rFonts w:asciiTheme="minorHAnsi" w:hAnsiTheme="minorHAnsi" w:cstheme="minorHAnsi"/>
          <w:b/>
          <w:bCs/>
          <w:iCs/>
          <w:sz w:val="20"/>
        </w:rPr>
      </w:pPr>
    </w:p>
    <w:p w14:paraId="593AF8C2" w14:textId="77777777" w:rsidR="005873E7" w:rsidRDefault="005873E7" w:rsidP="005873E7">
      <w:pPr>
        <w:spacing w:line="240" w:lineRule="auto"/>
        <w:rPr>
          <w:rFonts w:asciiTheme="minorHAnsi" w:hAnsiTheme="minorHAnsi" w:cstheme="minorHAnsi"/>
          <w:b/>
          <w:sz w:val="20"/>
          <w:u w:val="single"/>
        </w:rPr>
      </w:pPr>
    </w:p>
    <w:p w14:paraId="7CF337DA" w14:textId="37A81626" w:rsidR="005873E7" w:rsidRDefault="005873E7" w:rsidP="005873E7">
      <w:pPr>
        <w:spacing w:line="240" w:lineRule="auto"/>
        <w:jc w:val="center"/>
        <w:rPr>
          <w:rFonts w:asciiTheme="minorHAnsi" w:hAnsiTheme="minorHAnsi" w:cstheme="minorHAnsi"/>
          <w:b/>
          <w:sz w:val="20"/>
          <w:u w:val="single"/>
        </w:rPr>
      </w:pPr>
      <w:r w:rsidRPr="005873E7">
        <w:rPr>
          <w:rFonts w:asciiTheme="minorHAnsi" w:hAnsiTheme="minorHAnsi" w:cstheme="minorHAnsi"/>
          <w:b/>
          <w:sz w:val="20"/>
          <w:u w:val="single"/>
        </w:rPr>
        <w:t>Wytyczne PGE Dystrybucja S.A. do sporządzania kosztorysów in</w:t>
      </w:r>
      <w:r>
        <w:rPr>
          <w:rFonts w:asciiTheme="minorHAnsi" w:hAnsiTheme="minorHAnsi" w:cstheme="minorHAnsi"/>
          <w:b/>
          <w:sz w:val="20"/>
          <w:u w:val="single"/>
        </w:rPr>
        <w:t>westorskich i przedmiarów robót</w:t>
      </w:r>
    </w:p>
    <w:p w14:paraId="46668D17" w14:textId="77777777" w:rsidR="006619F7" w:rsidRDefault="006619F7" w:rsidP="005873E7">
      <w:pPr>
        <w:spacing w:line="240" w:lineRule="auto"/>
        <w:jc w:val="center"/>
        <w:rPr>
          <w:rFonts w:asciiTheme="minorHAnsi" w:hAnsiTheme="minorHAnsi" w:cstheme="minorHAnsi"/>
          <w:b/>
          <w:sz w:val="20"/>
          <w:u w:val="single"/>
        </w:rPr>
      </w:pPr>
    </w:p>
    <w:p w14:paraId="2CBFB85C" w14:textId="77777777" w:rsidR="005873E7" w:rsidRPr="005873E7" w:rsidRDefault="005873E7" w:rsidP="005873E7">
      <w:pPr>
        <w:spacing w:line="240" w:lineRule="auto"/>
        <w:rPr>
          <w:rFonts w:asciiTheme="minorHAnsi" w:hAnsiTheme="minorHAnsi" w:cstheme="minorHAnsi"/>
          <w:b/>
          <w:sz w:val="20"/>
          <w:u w:val="single"/>
        </w:rPr>
      </w:pPr>
    </w:p>
    <w:p w14:paraId="19B2B2C3"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Do sporządzania kosztorysu inwestorskiego na roboty elektroenergetyczne zlecane przez PGE Dystrybucja S.A. przyjmuje się ustalenia zawarte w Rozporządzeniu Ministra Infrastruktury z dnia 18 maja 2004 r. </w:t>
      </w:r>
      <w:r w:rsidRPr="005873E7">
        <w:rPr>
          <w:rFonts w:asciiTheme="minorHAnsi" w:hAnsiTheme="minorHAnsi"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asciiTheme="minorHAnsi" w:hAnsiTheme="minorHAnsi" w:cstheme="minorHAnsi"/>
          <w:sz w:val="20"/>
        </w:rPr>
        <w:t xml:space="preserve"> (Dziennik Ustaw Nr 130 poz. 1389 z dnia 8 czerwca 2004 r.)</w:t>
      </w:r>
    </w:p>
    <w:p w14:paraId="7780B362"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Obowiązuje kosztorys inwestorski szczegółowy, sporządzony zgodnie z ww. Rozporządzeniem oraz przedmiar robót szczegółowy, zgodny z kosztorysem inwestorskim, bez podawania cen jednostkowych i narzutów.</w:t>
      </w:r>
    </w:p>
    <w:p w14:paraId="1F6EC0EC"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Do kosztorysowania należy przyjąć następujące stawki, ceny i narzuty:</w:t>
      </w:r>
    </w:p>
    <w:p w14:paraId="76EBDD32"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roboczogodzina</w:t>
      </w:r>
      <w:r w:rsidRPr="005873E7">
        <w:rPr>
          <w:rFonts w:asciiTheme="minorHAnsi" w:hAnsiTheme="minorHAnsi" w:cstheme="minorHAnsi"/>
          <w:sz w:val="20"/>
        </w:rPr>
        <w:tab/>
      </w:r>
      <w:r w:rsidRPr="005873E7">
        <w:rPr>
          <w:rFonts w:asciiTheme="minorHAnsi" w:hAnsiTheme="minorHAnsi" w:cstheme="minorHAnsi"/>
          <w:sz w:val="20"/>
        </w:rPr>
        <w:tab/>
        <w:t xml:space="preserve"> R = aktualna dla danego terenu zł/r-g ( średnia wg </w:t>
      </w:r>
      <w:proofErr w:type="spellStart"/>
      <w:r w:rsidRPr="005873E7">
        <w:rPr>
          <w:rFonts w:asciiTheme="minorHAnsi" w:hAnsiTheme="minorHAnsi" w:cstheme="minorHAnsi"/>
          <w:sz w:val="20"/>
        </w:rPr>
        <w:t>Sekocenbud</w:t>
      </w:r>
      <w:proofErr w:type="spellEnd"/>
      <w:r w:rsidRPr="005873E7">
        <w:rPr>
          <w:rFonts w:asciiTheme="minorHAnsi" w:hAnsiTheme="minorHAnsi" w:cstheme="minorHAnsi"/>
          <w:sz w:val="20"/>
        </w:rPr>
        <w:t>),</w:t>
      </w:r>
    </w:p>
    <w:p w14:paraId="5191C199"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koszty pośrednie</w:t>
      </w:r>
      <w:r w:rsidRPr="005873E7">
        <w:rPr>
          <w:rFonts w:asciiTheme="minorHAnsi" w:hAnsiTheme="minorHAnsi" w:cstheme="minorHAnsi"/>
          <w:sz w:val="20"/>
        </w:rPr>
        <w:tab/>
      </w:r>
      <w:r w:rsidRPr="005873E7">
        <w:rPr>
          <w:rFonts w:asciiTheme="minorHAnsi" w:hAnsiTheme="minorHAnsi" w:cstheme="minorHAnsi"/>
          <w:sz w:val="20"/>
        </w:rPr>
        <w:tab/>
        <w:t xml:space="preserve"> </w:t>
      </w:r>
      <w:proofErr w:type="spellStart"/>
      <w:r w:rsidRPr="005873E7">
        <w:rPr>
          <w:rFonts w:asciiTheme="minorHAnsi" w:hAnsiTheme="minorHAnsi" w:cstheme="minorHAnsi"/>
          <w:sz w:val="20"/>
        </w:rPr>
        <w:t>Kp</w:t>
      </w:r>
      <w:proofErr w:type="spellEnd"/>
      <w:r w:rsidRPr="005873E7">
        <w:rPr>
          <w:rFonts w:asciiTheme="minorHAnsi" w:hAnsiTheme="minorHAnsi" w:cstheme="minorHAnsi"/>
          <w:sz w:val="20"/>
        </w:rPr>
        <w:t xml:space="preserve"> = 65 % (od R+S)</w:t>
      </w:r>
    </w:p>
    <w:p w14:paraId="5FBCDCED"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zysk</w:t>
      </w:r>
      <w:r w:rsidRPr="005873E7">
        <w:rPr>
          <w:rFonts w:asciiTheme="minorHAnsi" w:hAnsiTheme="minorHAnsi" w:cstheme="minorHAnsi"/>
          <w:sz w:val="20"/>
        </w:rPr>
        <w:tab/>
      </w:r>
      <w:r w:rsidRPr="005873E7">
        <w:rPr>
          <w:rFonts w:asciiTheme="minorHAnsi" w:hAnsiTheme="minorHAnsi" w:cstheme="minorHAnsi"/>
          <w:sz w:val="20"/>
        </w:rPr>
        <w:tab/>
      </w:r>
      <w:r w:rsidRPr="005873E7">
        <w:rPr>
          <w:rFonts w:asciiTheme="minorHAnsi" w:hAnsiTheme="minorHAnsi" w:cstheme="minorHAnsi"/>
          <w:sz w:val="20"/>
        </w:rPr>
        <w:tab/>
        <w:t xml:space="preserve">Z = 10 % (od </w:t>
      </w:r>
      <w:proofErr w:type="spellStart"/>
      <w:r w:rsidRPr="005873E7">
        <w:rPr>
          <w:rFonts w:asciiTheme="minorHAnsi" w:hAnsiTheme="minorHAnsi" w:cstheme="minorHAnsi"/>
          <w:sz w:val="20"/>
        </w:rPr>
        <w:t>R+S+Kp</w:t>
      </w:r>
      <w:proofErr w:type="spellEnd"/>
      <w:r w:rsidRPr="005873E7">
        <w:rPr>
          <w:rFonts w:asciiTheme="minorHAnsi" w:hAnsiTheme="minorHAnsi" w:cstheme="minorHAnsi"/>
          <w:sz w:val="20"/>
        </w:rPr>
        <w:t>)</w:t>
      </w:r>
    </w:p>
    <w:p w14:paraId="6B7461D6" w14:textId="7AA20950" w:rsidR="005873E7" w:rsidRPr="005873E7" w:rsidRDefault="005873E7" w:rsidP="00920F6B">
      <w:pPr>
        <w:tabs>
          <w:tab w:val="left" w:pos="426"/>
          <w:tab w:val="num" w:pos="709"/>
        </w:tabs>
        <w:spacing w:line="240" w:lineRule="auto"/>
        <w:ind w:left="426"/>
        <w:rPr>
          <w:rFonts w:asciiTheme="minorHAnsi" w:hAnsiTheme="minorHAnsi" w:cstheme="minorHAnsi"/>
          <w:sz w:val="20"/>
        </w:rPr>
      </w:pPr>
      <w:r w:rsidRPr="005873E7">
        <w:rPr>
          <w:rFonts w:asciiTheme="minorHAnsi" w:hAnsiTheme="minorHAnsi" w:cstheme="minorHAnsi"/>
          <w:sz w:val="20"/>
        </w:rPr>
        <w:t>Przyjęte stawki należy uzasadnić w założeniach do kosztorysu (poziom utrudnień, warunki terenowe, wyłączenia …</w:t>
      </w:r>
      <w:r w:rsidR="00920F6B">
        <w:rPr>
          <w:rFonts w:asciiTheme="minorHAnsi" w:hAnsiTheme="minorHAnsi" w:cstheme="minorHAnsi"/>
          <w:sz w:val="20"/>
        </w:rPr>
        <w:t>………………….</w:t>
      </w:r>
      <w:r w:rsidRPr="005873E7">
        <w:rPr>
          <w:rFonts w:asciiTheme="minorHAnsi" w:hAnsiTheme="minorHAnsi" w:cstheme="minorHAnsi"/>
          <w:sz w:val="20"/>
        </w:rPr>
        <w:t>.).</w:t>
      </w:r>
    </w:p>
    <w:p w14:paraId="6ADA449A"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Dla materiałów należy przyjmować ceny średnie z kosztami zakupu z powszechnie stosowanych aktualnych publikacjach, a przede wszystkim aktualnych dla kwartału sporządzania kosztorysu cenników ICCP-</w:t>
      </w:r>
      <w:proofErr w:type="spellStart"/>
      <w:r w:rsidRPr="005873E7">
        <w:rPr>
          <w:rFonts w:asciiTheme="minorHAnsi" w:hAnsiTheme="minorHAnsi" w:cstheme="minorHAnsi"/>
          <w:sz w:val="20"/>
        </w:rPr>
        <w:t>Orgbud</w:t>
      </w:r>
      <w:proofErr w:type="spellEnd"/>
      <w:r w:rsidRPr="005873E7">
        <w:rPr>
          <w:rFonts w:asciiTheme="minorHAnsi" w:hAnsiTheme="minorHAnsi" w:cstheme="minorHAnsi"/>
          <w:sz w:val="20"/>
        </w:rPr>
        <w:t xml:space="preserve">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5873E7">
        <w:rPr>
          <w:rFonts w:asciiTheme="minorHAnsi" w:hAnsiTheme="minorHAnsi" w:cstheme="minorHAnsi"/>
          <w:b/>
          <w:sz w:val="20"/>
        </w:rPr>
        <w:t>Dla kabli przyjmować ceny rynkowe.</w:t>
      </w:r>
    </w:p>
    <w:p w14:paraId="5286BD82"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Ceny sprzętu, środków transportu należy przyjąć zgodnie ze średnimi cenami pracy zawartymi w powszechnie stosowanych aktualnych publikacjach, a przede wszystkim aktualnych dla kwartału sporządzania kosztorysu cenników ICCP-</w:t>
      </w:r>
      <w:proofErr w:type="spellStart"/>
      <w:r w:rsidRPr="005873E7">
        <w:rPr>
          <w:rFonts w:asciiTheme="minorHAnsi" w:hAnsiTheme="minorHAnsi" w:cstheme="minorHAnsi"/>
          <w:sz w:val="20"/>
        </w:rPr>
        <w:t>Orgbud</w:t>
      </w:r>
      <w:proofErr w:type="spellEnd"/>
      <w:r w:rsidRPr="005873E7">
        <w:rPr>
          <w:rFonts w:asciiTheme="minorHAnsi" w:hAnsiTheme="minorHAnsi" w:cstheme="minorHAnsi"/>
          <w:sz w:val="20"/>
        </w:rPr>
        <w:t xml:space="preserve"> Poznań i, w dalszej kolejności, SEKOCENBUD Warszawa (wyd. Promocja Warszawa).</w:t>
      </w:r>
    </w:p>
    <w:p w14:paraId="1620FDEB"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Przy ustalaniu jednostkowych nakładów rzeczowych czynników produkcji R, M, S należy stosować kosztorysowe normy nakładów rzeczowych określone w odpowiednich katalogach, a przede wszystkim KNNR i KNR.</w:t>
      </w:r>
    </w:p>
    <w:p w14:paraId="0AB9E41C" w14:textId="77777777" w:rsidR="005873E7" w:rsidRPr="005873E7" w:rsidRDefault="005873E7" w:rsidP="005873E7">
      <w:pPr>
        <w:tabs>
          <w:tab w:val="num" w:pos="426"/>
        </w:tabs>
        <w:spacing w:line="240" w:lineRule="auto"/>
        <w:ind w:left="426"/>
        <w:rPr>
          <w:rFonts w:asciiTheme="minorHAnsi" w:hAnsiTheme="minorHAnsi" w:cstheme="minorHAnsi"/>
          <w:b/>
          <w:sz w:val="20"/>
        </w:rPr>
      </w:pPr>
      <w:r w:rsidRPr="005873E7">
        <w:rPr>
          <w:rFonts w:asciiTheme="minorHAnsi" w:hAnsiTheme="minorHAnsi" w:cstheme="minorHAnsi"/>
          <w:sz w:val="20"/>
        </w:rPr>
        <w:t xml:space="preserve">W przypadku braku norm R, M, S w ww. katalogach należy stosować normy ujęte w katalogach uzupełniających do ww., wydanych przez WACETOB – PZITB Warszawa, w następnej kolejności, ujęte w katalogach wydanych przez </w:t>
      </w:r>
      <w:proofErr w:type="spellStart"/>
      <w:r w:rsidRPr="005873E7">
        <w:rPr>
          <w:rFonts w:asciiTheme="minorHAnsi" w:hAnsiTheme="minorHAnsi" w:cstheme="minorHAnsi"/>
          <w:sz w:val="20"/>
        </w:rPr>
        <w:t>Orgbud</w:t>
      </w:r>
      <w:proofErr w:type="spellEnd"/>
      <w:r w:rsidRPr="005873E7">
        <w:rPr>
          <w:rFonts w:asciiTheme="minorHAnsi" w:hAnsiTheme="minorHAnsi" w:cstheme="minorHAnsi"/>
          <w:sz w:val="20"/>
        </w:rPr>
        <w:t>-Serwis Poznań oraz analizy i kalkulacje indywidualne.</w:t>
      </w:r>
    </w:p>
    <w:p w14:paraId="144F3624" w14:textId="09A3A93D" w:rsidR="005873E7" w:rsidRDefault="005873E7" w:rsidP="005873E7">
      <w:pPr>
        <w:pStyle w:val="Akapitzlist"/>
        <w:numPr>
          <w:ilvl w:val="0"/>
          <w:numId w:val="18"/>
        </w:numPr>
        <w:tabs>
          <w:tab w:val="clear" w:pos="720"/>
          <w:tab w:val="num" w:pos="426"/>
        </w:tabs>
        <w:spacing w:line="240" w:lineRule="auto"/>
        <w:ind w:hanging="720"/>
        <w:rPr>
          <w:rFonts w:asciiTheme="minorHAnsi" w:hAnsiTheme="minorHAnsi" w:cstheme="minorHAnsi"/>
          <w:sz w:val="20"/>
        </w:rPr>
      </w:pPr>
      <w:r w:rsidRPr="005873E7">
        <w:rPr>
          <w:rFonts w:asciiTheme="minorHAnsi" w:hAnsiTheme="minorHAnsi" w:cstheme="minorHAnsi"/>
          <w:sz w:val="20"/>
        </w:rPr>
        <w:t>W kwocie kosztorysowej nie należy uwzględniać podatku od towaru i usług (VAT).</w:t>
      </w:r>
    </w:p>
    <w:p w14:paraId="44B0E51E" w14:textId="77777777" w:rsidR="005873E7" w:rsidRPr="005873E7" w:rsidRDefault="005873E7" w:rsidP="005873E7"/>
    <w:p w14:paraId="64B4BDC3" w14:textId="77777777" w:rsidR="005873E7" w:rsidRPr="005873E7" w:rsidRDefault="005873E7" w:rsidP="005873E7"/>
    <w:p w14:paraId="42131441" w14:textId="2D718605" w:rsidR="00920F6B" w:rsidRDefault="00920F6B">
      <w:pPr>
        <w:spacing w:after="200" w:line="276" w:lineRule="auto"/>
        <w:jc w:val="left"/>
      </w:pPr>
      <w:r>
        <w:br w:type="page"/>
      </w:r>
    </w:p>
    <w:p w14:paraId="3044F9C3" w14:textId="77777777" w:rsidR="005873E7" w:rsidRPr="005873E7" w:rsidRDefault="005873E7" w:rsidP="005873E7"/>
    <w:p w14:paraId="3E364015" w14:textId="77777777" w:rsidR="006619F7" w:rsidRDefault="006619F7" w:rsidP="006619F7">
      <w:pPr>
        <w:rPr>
          <w:rFonts w:asciiTheme="minorHAnsi" w:hAnsiTheme="minorHAnsi" w:cstheme="minorHAnsi"/>
          <w:b/>
          <w:bCs/>
          <w:iCs/>
          <w:sz w:val="20"/>
        </w:rPr>
      </w:pPr>
    </w:p>
    <w:p w14:paraId="6B408CB4" w14:textId="77777777" w:rsidR="005A20E4" w:rsidRPr="005A20E4" w:rsidRDefault="003A2CBB" w:rsidP="005A20E4">
      <w:pPr>
        <w:rPr>
          <w:rFonts w:asciiTheme="minorHAnsi" w:hAnsiTheme="minorHAnsi" w:cstheme="minorHAnsi"/>
          <w:b/>
          <w:bCs/>
          <w:iCs/>
          <w:color w:val="00B0F0"/>
          <w:sz w:val="20"/>
        </w:rPr>
      </w:pPr>
      <w:r w:rsidRPr="003A2CBB">
        <w:rPr>
          <w:rFonts w:asciiTheme="minorHAnsi" w:hAnsiTheme="minorHAnsi" w:cstheme="minorHAnsi"/>
          <w:b/>
          <w:bCs/>
          <w:iCs/>
          <w:sz w:val="20"/>
        </w:rPr>
        <w:t xml:space="preserve">Załącznik nr 1.3 do </w:t>
      </w:r>
      <w:r w:rsidR="006619F7">
        <w:rPr>
          <w:rFonts w:asciiTheme="minorHAnsi" w:hAnsiTheme="minorHAnsi" w:cstheme="minorHAnsi"/>
          <w:b/>
          <w:bCs/>
          <w:iCs/>
          <w:sz w:val="20"/>
        </w:rPr>
        <w:t>SWZ -</w:t>
      </w:r>
      <w:r w:rsidR="006619F7" w:rsidRPr="00EC1CD7">
        <w:rPr>
          <w:rFonts w:asciiTheme="minorHAnsi" w:hAnsiTheme="minorHAnsi" w:cstheme="minorHAnsi"/>
          <w:b/>
          <w:bCs/>
          <w:iCs/>
          <w:sz w:val="20"/>
        </w:rPr>
        <w:t xml:space="preserve"> </w:t>
      </w:r>
      <w:r w:rsidR="005A20E4" w:rsidRPr="00EC1CD7">
        <w:rPr>
          <w:rFonts w:asciiTheme="minorHAnsi" w:hAnsiTheme="minorHAnsi" w:cstheme="minorHAnsi"/>
          <w:b/>
          <w:bCs/>
          <w:iCs/>
          <w:sz w:val="20"/>
        </w:rPr>
        <w:t xml:space="preserve">Wzór umowy o udostępnieniu nieruchomości </w:t>
      </w:r>
      <w:r w:rsidR="005A20E4" w:rsidRPr="00EC1CD7">
        <w:rPr>
          <w:rFonts w:asciiTheme="minorHAnsi" w:hAnsiTheme="minorHAnsi" w:cstheme="minorHAnsi"/>
          <w:b/>
          <w:sz w:val="20"/>
        </w:rPr>
        <w:t>w celu budowy urządzeń energetycznych</w:t>
      </w:r>
    </w:p>
    <w:p w14:paraId="2DF02568" w14:textId="5ACBEA38" w:rsidR="006619F7" w:rsidRDefault="006619F7" w:rsidP="006619F7">
      <w:pPr>
        <w:rPr>
          <w:rFonts w:asciiTheme="minorHAnsi" w:hAnsiTheme="minorHAnsi" w:cstheme="minorHAnsi"/>
          <w:b/>
          <w:bCs/>
          <w:iCs/>
          <w:sz w:val="20"/>
        </w:rPr>
      </w:pPr>
    </w:p>
    <w:p w14:paraId="38D815E0" w14:textId="77777777" w:rsidR="006619F7" w:rsidRPr="003A2CBB" w:rsidRDefault="006619F7" w:rsidP="006619F7">
      <w:pPr>
        <w:rPr>
          <w:rFonts w:asciiTheme="minorHAnsi" w:hAnsiTheme="minorHAnsi" w:cstheme="minorHAnsi"/>
          <w:b/>
          <w:bCs/>
          <w:iCs/>
          <w:sz w:val="20"/>
        </w:rPr>
      </w:pPr>
    </w:p>
    <w:p w14:paraId="602C9D7F" w14:textId="77777777" w:rsidR="005A20E4" w:rsidRDefault="005A20E4" w:rsidP="005A20E4">
      <w:pPr>
        <w:jc w:val="center"/>
        <w:rPr>
          <w:rFonts w:asciiTheme="minorHAnsi" w:hAnsiTheme="minorHAnsi" w:cstheme="minorHAnsi"/>
          <w:b/>
          <w:sz w:val="20"/>
          <w:u w:val="single"/>
        </w:rPr>
      </w:pPr>
      <w:r w:rsidRPr="00A6238A">
        <w:rPr>
          <w:rFonts w:asciiTheme="minorHAnsi" w:hAnsiTheme="minorHAnsi" w:cstheme="minorHAnsi"/>
          <w:b/>
          <w:sz w:val="20"/>
          <w:u w:val="single"/>
        </w:rPr>
        <w:t>UMOWA</w:t>
      </w:r>
    </w:p>
    <w:p w14:paraId="2AA30581" w14:textId="77777777" w:rsidR="005A20E4" w:rsidRDefault="005A20E4" w:rsidP="005A20E4">
      <w:pPr>
        <w:jc w:val="center"/>
        <w:rPr>
          <w:rFonts w:asciiTheme="minorHAnsi" w:hAnsiTheme="minorHAnsi" w:cstheme="minorHAnsi"/>
          <w:b/>
          <w:sz w:val="20"/>
          <w:u w:val="single"/>
        </w:rPr>
      </w:pPr>
      <w:r>
        <w:rPr>
          <w:rFonts w:asciiTheme="minorHAnsi" w:hAnsiTheme="minorHAnsi" w:cstheme="minorHAnsi"/>
          <w:b/>
          <w:sz w:val="20"/>
          <w:u w:val="single"/>
        </w:rPr>
        <w:t xml:space="preserve">UDOSTĘPNIENIA NIERUCHOMOŚCI </w:t>
      </w:r>
    </w:p>
    <w:p w14:paraId="4B16DCB6" w14:textId="77777777" w:rsidR="005A20E4" w:rsidRDefault="005A20E4" w:rsidP="005A20E4">
      <w:pPr>
        <w:jc w:val="center"/>
        <w:rPr>
          <w:rFonts w:asciiTheme="minorHAnsi" w:hAnsiTheme="minorHAnsi" w:cstheme="minorHAnsi"/>
          <w:b/>
          <w:sz w:val="20"/>
          <w:u w:val="single"/>
        </w:rPr>
      </w:pPr>
    </w:p>
    <w:p w14:paraId="471E0A75" w14:textId="77777777" w:rsidR="005A20E4" w:rsidRPr="00AD604E" w:rsidRDefault="005A20E4" w:rsidP="005A20E4">
      <w:pPr>
        <w:rPr>
          <w:rFonts w:asciiTheme="minorHAnsi" w:hAnsiTheme="minorHAnsi" w:cstheme="minorHAnsi"/>
          <w:b/>
          <w:sz w:val="20"/>
          <w:u w:val="single"/>
        </w:rPr>
      </w:pPr>
      <w:r w:rsidRPr="00A6238A">
        <w:rPr>
          <w:rFonts w:asciiTheme="minorHAnsi" w:hAnsiTheme="minorHAnsi" w:cstheme="minorHAnsi"/>
          <w:sz w:val="20"/>
        </w:rPr>
        <w:t xml:space="preserve">zawarta w dniu .................................. </w:t>
      </w:r>
      <w:r>
        <w:rPr>
          <w:rFonts w:asciiTheme="minorHAnsi" w:hAnsiTheme="minorHAnsi" w:cstheme="minorHAnsi"/>
          <w:sz w:val="20"/>
        </w:rPr>
        <w:t xml:space="preserve"> w …………………………………………</w:t>
      </w:r>
      <w:r w:rsidRPr="00A6238A">
        <w:rPr>
          <w:rFonts w:asciiTheme="minorHAnsi" w:hAnsiTheme="minorHAnsi" w:cstheme="minorHAnsi"/>
          <w:sz w:val="20"/>
        </w:rPr>
        <w:t>pomiędzy:</w:t>
      </w:r>
    </w:p>
    <w:p w14:paraId="66840A43" w14:textId="77777777" w:rsidR="005A20E4" w:rsidRPr="00501897" w:rsidRDefault="005A20E4" w:rsidP="005A20E4">
      <w:pPr>
        <w:rPr>
          <w:rFonts w:asciiTheme="minorHAnsi" w:hAnsiTheme="minorHAnsi" w:cstheme="minorHAnsi"/>
          <w:sz w:val="20"/>
        </w:rPr>
      </w:pPr>
      <w:r w:rsidRPr="0050189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501897">
        <w:rPr>
          <w:rFonts w:asciiTheme="minorHAnsi" w:hAnsiTheme="minorHAnsi" w:cstheme="minorHAnsi"/>
          <w:bCs/>
          <w:sz w:val="20"/>
        </w:rPr>
        <w:t>PGE Dystrybucja</w:t>
      </w:r>
      <w:r>
        <w:rPr>
          <w:rFonts w:asciiTheme="minorHAnsi" w:hAnsiTheme="minorHAnsi" w:cstheme="minorHAnsi"/>
          <w:bCs/>
          <w:sz w:val="20"/>
        </w:rPr>
        <w:t xml:space="preserve"> Spółka Akcyjna Oddział Łódź</w:t>
      </w:r>
      <w:r w:rsidRPr="00501897">
        <w:rPr>
          <w:rFonts w:asciiTheme="minorHAnsi" w:hAnsiTheme="minorHAnsi" w:cstheme="minorHAnsi"/>
          <w:bCs/>
          <w:sz w:val="20"/>
        </w:rPr>
        <w:t xml:space="preserve"> </w:t>
      </w:r>
      <w:r>
        <w:rPr>
          <w:rFonts w:asciiTheme="minorHAnsi" w:hAnsiTheme="minorHAnsi" w:cstheme="minorHAnsi"/>
          <w:sz w:val="20"/>
        </w:rPr>
        <w:t>z siedzibą w  Łodzi, adres: 90-021 Łódź, ul. Tuwima 58</w:t>
      </w:r>
      <w:r w:rsidRPr="00501897">
        <w:rPr>
          <w:rFonts w:asciiTheme="minorHAnsi" w:hAnsiTheme="minorHAnsi" w:cstheme="minorHAnsi"/>
          <w:sz w:val="20"/>
        </w:rPr>
        <w:t>, reprezentowaną w niniejszej umowie na podstawie pełnomocnictwa z dnia ……</w:t>
      </w:r>
      <w:r>
        <w:rPr>
          <w:rFonts w:asciiTheme="minorHAnsi" w:hAnsiTheme="minorHAnsi" w:cstheme="minorHAnsi"/>
          <w:sz w:val="20"/>
        </w:rPr>
        <w:t>……………</w:t>
      </w:r>
      <w:r w:rsidRPr="00501897">
        <w:rPr>
          <w:rFonts w:asciiTheme="minorHAnsi" w:hAnsiTheme="minorHAnsi" w:cstheme="minorHAnsi"/>
          <w:sz w:val="20"/>
        </w:rPr>
        <w:t>…………….. (stanowiącego załącznik nr 1) przez:</w:t>
      </w:r>
    </w:p>
    <w:p w14:paraId="728A8B6C" w14:textId="77777777" w:rsidR="005A20E4" w:rsidRPr="00A6238A" w:rsidRDefault="005A20E4" w:rsidP="005A20E4">
      <w:pPr>
        <w:rPr>
          <w:rFonts w:asciiTheme="minorHAnsi" w:hAnsiTheme="minorHAnsi" w:cstheme="minorHAnsi"/>
          <w:sz w:val="20"/>
        </w:rPr>
      </w:pPr>
      <w:r>
        <w:rPr>
          <w:rFonts w:asciiTheme="minorHAnsi" w:hAnsiTheme="minorHAnsi" w:cstheme="minorHAnsi"/>
          <w:sz w:val="20"/>
        </w:rPr>
        <w:t>-  ………………………………………………………………………………………………………………………………………………………………………</w:t>
      </w:r>
    </w:p>
    <w:p w14:paraId="48139B54" w14:textId="77777777" w:rsidR="005A20E4" w:rsidRDefault="005A20E4" w:rsidP="005A20E4">
      <w:pPr>
        <w:rPr>
          <w:rFonts w:asciiTheme="minorHAnsi" w:hAnsiTheme="minorHAnsi" w:cstheme="minorHAnsi"/>
          <w:sz w:val="20"/>
        </w:rPr>
      </w:pPr>
      <w:r w:rsidRPr="00A6238A">
        <w:rPr>
          <w:rFonts w:asciiTheme="minorHAnsi" w:hAnsiTheme="minorHAnsi" w:cstheme="minorHAnsi"/>
          <w:sz w:val="20"/>
        </w:rPr>
        <w:t xml:space="preserve">zwanymi w dalszej części umowy </w:t>
      </w:r>
      <w:r w:rsidRPr="00AD604E">
        <w:rPr>
          <w:rFonts w:asciiTheme="minorHAnsi" w:hAnsiTheme="minorHAnsi" w:cstheme="minorHAnsi"/>
          <w:b/>
          <w:sz w:val="20"/>
        </w:rPr>
        <w:t>Inwestorem,</w:t>
      </w:r>
      <w:r w:rsidRPr="00A6238A">
        <w:rPr>
          <w:rFonts w:asciiTheme="minorHAnsi" w:hAnsiTheme="minorHAnsi" w:cstheme="minorHAnsi"/>
          <w:sz w:val="20"/>
        </w:rPr>
        <w:t xml:space="preserve"> </w:t>
      </w:r>
    </w:p>
    <w:p w14:paraId="333AD157"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a:</w:t>
      </w:r>
    </w:p>
    <w:p w14:paraId="727DB8B1" w14:textId="77777777" w:rsidR="005A20E4" w:rsidRPr="00AD604E" w:rsidRDefault="005A20E4" w:rsidP="005A20E4">
      <w:pPr>
        <w:spacing w:after="120" w:line="240" w:lineRule="auto"/>
        <w:rPr>
          <w:rFonts w:asciiTheme="minorHAnsi" w:eastAsiaTheme="minorHAnsi" w:hAnsiTheme="minorHAnsi" w:cstheme="minorHAnsi"/>
          <w:b/>
          <w:sz w:val="20"/>
        </w:rPr>
      </w:pPr>
      <w:r w:rsidRPr="00AD604E">
        <w:rPr>
          <w:rFonts w:asciiTheme="minorHAnsi" w:eastAsiaTheme="minorHAnsi" w:hAnsiTheme="minorHAnsi" w:cstheme="minorHAnsi"/>
          <w:sz w:val="20"/>
        </w:rPr>
        <w:t>Panią/Panem ............................................................................................</w:t>
      </w:r>
      <w:r w:rsidRPr="00AD604E">
        <w:rPr>
          <w:rFonts w:asciiTheme="minorHAnsi" w:eastAsiaTheme="minorHAnsi" w:hAnsiTheme="minorHAnsi" w:cstheme="minorHAnsi"/>
          <w:b/>
          <w:sz w:val="20"/>
        </w:rPr>
        <w:t xml:space="preserve"> </w:t>
      </w:r>
    </w:p>
    <w:p w14:paraId="5C234015" w14:textId="77777777" w:rsidR="005A20E4" w:rsidRPr="00AD604E" w:rsidRDefault="005A20E4" w:rsidP="005A20E4">
      <w:pPr>
        <w:spacing w:after="120" w:line="240" w:lineRule="auto"/>
        <w:rPr>
          <w:rFonts w:asciiTheme="minorHAnsi" w:eastAsiaTheme="minorHAnsi" w:hAnsiTheme="minorHAnsi" w:cstheme="minorHAnsi"/>
          <w:bCs/>
          <w:sz w:val="20"/>
        </w:rPr>
      </w:pPr>
      <w:r w:rsidRPr="00AD604E">
        <w:rPr>
          <w:rFonts w:asciiTheme="minorHAnsi" w:eastAsiaTheme="minorHAnsi" w:hAnsiTheme="minorHAnsi" w:cstheme="minorHAnsi"/>
          <w:bCs/>
          <w:sz w:val="20"/>
        </w:rPr>
        <w:t>zam. w .......................................................................................................</w:t>
      </w:r>
    </w:p>
    <w:p w14:paraId="4F5E411E" w14:textId="77777777" w:rsidR="005A20E4" w:rsidRPr="00AD604E" w:rsidRDefault="005A20E4" w:rsidP="005A20E4">
      <w:pPr>
        <w:spacing w:after="120" w:line="240" w:lineRule="auto"/>
        <w:rPr>
          <w:rFonts w:asciiTheme="minorHAnsi" w:eastAsiaTheme="minorHAnsi" w:hAnsiTheme="minorHAnsi" w:cstheme="minorHAnsi"/>
          <w:bCs/>
          <w:i/>
          <w:sz w:val="20"/>
        </w:rPr>
      </w:pPr>
      <w:r w:rsidRPr="00AD604E">
        <w:rPr>
          <w:rFonts w:asciiTheme="minorHAnsi" w:eastAsiaTheme="minorHAnsi" w:hAnsiTheme="minorHAnsi" w:cstheme="minorHAnsi"/>
          <w:bCs/>
          <w:sz w:val="20"/>
        </w:rPr>
        <w:t>PESEL: ........................................................................................................</w:t>
      </w:r>
    </w:p>
    <w:p w14:paraId="6DF4ED6B" w14:textId="77777777" w:rsidR="005A20E4" w:rsidRPr="00A6238A" w:rsidRDefault="005A20E4" w:rsidP="005A20E4">
      <w:pPr>
        <w:rPr>
          <w:rFonts w:asciiTheme="minorHAnsi" w:hAnsiTheme="minorHAnsi" w:cstheme="minorHAnsi"/>
          <w:sz w:val="20"/>
        </w:rPr>
      </w:pPr>
      <w:r w:rsidRPr="00AD604E">
        <w:rPr>
          <w:rFonts w:asciiTheme="minorHAnsi" w:eastAsiaTheme="minorHAnsi" w:hAnsiTheme="minorHAnsi" w:cstheme="minorHAnsi"/>
          <w:bCs/>
          <w:i/>
          <w:sz w:val="20"/>
        </w:rPr>
        <w:t>Legitymującą/</w:t>
      </w:r>
      <w:proofErr w:type="spellStart"/>
      <w:r w:rsidRPr="00AD604E">
        <w:rPr>
          <w:rFonts w:asciiTheme="minorHAnsi" w:eastAsiaTheme="minorHAnsi" w:hAnsiTheme="minorHAnsi" w:cstheme="minorHAnsi"/>
          <w:bCs/>
          <w:i/>
          <w:sz w:val="20"/>
        </w:rPr>
        <w:t>ym</w:t>
      </w:r>
      <w:proofErr w:type="spellEnd"/>
      <w:r w:rsidRPr="00AD604E">
        <w:rPr>
          <w:rFonts w:asciiTheme="minorHAnsi" w:eastAsiaTheme="minorHAnsi" w:hAnsiTheme="minorHAnsi" w:cstheme="minorHAnsi"/>
          <w:bCs/>
          <w:i/>
          <w:sz w:val="20"/>
        </w:rPr>
        <w:t xml:space="preserve">  się dowodem osobistym  ..............................................</w:t>
      </w:r>
    </w:p>
    <w:p w14:paraId="684513AF" w14:textId="77777777" w:rsidR="005A20E4" w:rsidRDefault="005A20E4" w:rsidP="005A20E4">
      <w:pPr>
        <w:rPr>
          <w:rFonts w:asciiTheme="minorHAnsi" w:hAnsiTheme="minorHAnsi" w:cstheme="minorHAnsi"/>
          <w:sz w:val="20"/>
        </w:rPr>
      </w:pPr>
      <w:r w:rsidRPr="00A6238A">
        <w:rPr>
          <w:rFonts w:asciiTheme="minorHAnsi" w:hAnsiTheme="minorHAnsi" w:cstheme="minorHAnsi"/>
          <w:sz w:val="20"/>
        </w:rPr>
        <w:t xml:space="preserve">zwanym dalej </w:t>
      </w:r>
      <w:r w:rsidRPr="00AD604E">
        <w:rPr>
          <w:rFonts w:asciiTheme="minorHAnsi" w:hAnsiTheme="minorHAnsi" w:cstheme="minorHAnsi"/>
          <w:b/>
          <w:sz w:val="20"/>
        </w:rPr>
        <w:t>Właścicielem nieruchomości</w:t>
      </w:r>
      <w:r w:rsidRPr="00A6238A">
        <w:rPr>
          <w:rFonts w:asciiTheme="minorHAnsi" w:hAnsiTheme="minorHAnsi" w:cstheme="minorHAnsi"/>
          <w:sz w:val="20"/>
        </w:rPr>
        <w:t>.</w:t>
      </w:r>
    </w:p>
    <w:p w14:paraId="3D111D7B" w14:textId="77777777" w:rsidR="005A20E4" w:rsidRPr="00A6238A" w:rsidRDefault="005A20E4" w:rsidP="005A20E4">
      <w:pPr>
        <w:rPr>
          <w:rFonts w:asciiTheme="minorHAnsi" w:hAnsiTheme="minorHAnsi" w:cstheme="minorHAnsi"/>
          <w:sz w:val="20"/>
        </w:rPr>
      </w:pPr>
    </w:p>
    <w:p w14:paraId="54A4C9A7" w14:textId="77777777" w:rsidR="005A20E4" w:rsidRPr="00A6238A" w:rsidRDefault="005A20E4" w:rsidP="005A20E4">
      <w:pPr>
        <w:numPr>
          <w:ilvl w:val="0"/>
          <w:numId w:val="23"/>
        </w:numPr>
        <w:jc w:val="center"/>
        <w:rPr>
          <w:rFonts w:asciiTheme="minorHAnsi" w:hAnsiTheme="minorHAnsi" w:cstheme="minorHAnsi"/>
          <w:b/>
          <w:sz w:val="20"/>
        </w:rPr>
      </w:pPr>
    </w:p>
    <w:p w14:paraId="50D900EE" w14:textId="77777777" w:rsidR="005A20E4" w:rsidRPr="00A6238A" w:rsidRDefault="005A20E4" w:rsidP="005A20E4">
      <w:pPr>
        <w:numPr>
          <w:ilvl w:val="0"/>
          <w:numId w:val="20"/>
        </w:numPr>
        <w:rPr>
          <w:rFonts w:asciiTheme="minorHAnsi" w:hAnsiTheme="minorHAnsi" w:cstheme="minorHAnsi"/>
          <w:sz w:val="20"/>
        </w:rPr>
      </w:pPr>
      <w:r w:rsidRPr="00A6238A">
        <w:rPr>
          <w:rFonts w:asciiTheme="minorHAnsi" w:hAnsiTheme="minorHAnsi" w:cstheme="minorHAnsi"/>
          <w:sz w:val="20"/>
        </w:rPr>
        <w:t>Właściciel</w:t>
      </w:r>
      <w:r>
        <w:rPr>
          <w:rFonts w:asciiTheme="minorHAnsi" w:hAnsiTheme="minorHAnsi" w:cstheme="minorHAnsi"/>
          <w:sz w:val="20"/>
        </w:rPr>
        <w:t xml:space="preserve"> </w:t>
      </w:r>
      <w:r w:rsidRPr="00A6238A">
        <w:rPr>
          <w:rFonts w:asciiTheme="minorHAnsi" w:hAnsiTheme="minorHAnsi" w:cstheme="minorHAnsi"/>
          <w:sz w:val="20"/>
        </w:rPr>
        <w:t xml:space="preserve">nieruchomości </w:t>
      </w:r>
      <w:r>
        <w:rPr>
          <w:rFonts w:asciiTheme="minorHAnsi" w:hAnsiTheme="minorHAnsi" w:cstheme="minorHAnsi"/>
          <w:sz w:val="20"/>
        </w:rPr>
        <w:t>-</w:t>
      </w:r>
      <w:r w:rsidRPr="00A6238A">
        <w:rPr>
          <w:rFonts w:asciiTheme="minorHAnsi" w:hAnsiTheme="minorHAnsi" w:cstheme="minorHAnsi"/>
          <w:sz w:val="20"/>
        </w:rPr>
        <w:t>dz</w:t>
      </w:r>
      <w:r>
        <w:rPr>
          <w:rFonts w:asciiTheme="minorHAnsi" w:hAnsiTheme="minorHAnsi" w:cstheme="minorHAnsi"/>
          <w:sz w:val="20"/>
        </w:rPr>
        <w:t>iałki nr .............. obręb ……….………..….….. nr KW </w:t>
      </w:r>
      <w:r w:rsidRPr="00A6238A">
        <w:rPr>
          <w:rFonts w:asciiTheme="minorHAnsi" w:hAnsiTheme="minorHAnsi" w:cstheme="minorHAnsi"/>
          <w:sz w:val="20"/>
        </w:rPr>
        <w:t>………………..……</w:t>
      </w:r>
      <w:r>
        <w:rPr>
          <w:rFonts w:asciiTheme="minorHAnsi" w:hAnsiTheme="minorHAnsi" w:cstheme="minorHAnsi"/>
          <w:sz w:val="20"/>
        </w:rPr>
        <w:t>……………….</w:t>
      </w:r>
      <w:r w:rsidRPr="00A6238A">
        <w:rPr>
          <w:rFonts w:asciiTheme="minorHAnsi" w:hAnsiTheme="minorHAnsi" w:cstheme="minorHAnsi"/>
          <w:sz w:val="20"/>
        </w:rPr>
        <w:t>.…</w:t>
      </w:r>
      <w:r>
        <w:rPr>
          <w:rFonts w:asciiTheme="minorHAnsi" w:hAnsiTheme="minorHAnsi" w:cstheme="minorHAnsi"/>
          <w:sz w:val="20"/>
        </w:rPr>
        <w:t xml:space="preserve"> położonej w </w:t>
      </w:r>
      <w:r w:rsidRPr="00A6238A">
        <w:rPr>
          <w:rFonts w:asciiTheme="minorHAnsi" w:hAnsiTheme="minorHAnsi" w:cstheme="minorHAnsi"/>
          <w:sz w:val="20"/>
        </w:rPr>
        <w:t xml:space="preserve"> ..............................................</w:t>
      </w:r>
      <w:r>
        <w:rPr>
          <w:rFonts w:asciiTheme="minorHAnsi" w:hAnsiTheme="minorHAnsi" w:cstheme="minorHAnsi"/>
          <w:sz w:val="20"/>
        </w:rPr>
        <w:t>................. oświadcza, że </w:t>
      </w:r>
      <w:r w:rsidRPr="00A6238A">
        <w:rPr>
          <w:rFonts w:asciiTheme="minorHAnsi" w:hAnsiTheme="minorHAnsi" w:cstheme="minorHAnsi"/>
          <w:sz w:val="20"/>
        </w:rPr>
        <w:t>wyraża zgodę na udostępnienie swojej nieruchomości w celu</w:t>
      </w:r>
      <w:r>
        <w:rPr>
          <w:rFonts w:asciiTheme="minorHAnsi" w:hAnsiTheme="minorHAnsi" w:cstheme="minorHAnsi"/>
          <w:sz w:val="20"/>
        </w:rPr>
        <w:t xml:space="preserve"> budowy urządzeń energetycznych: ………………………………………………………………………….</w:t>
      </w:r>
    </w:p>
    <w:p w14:paraId="30058E91" w14:textId="77777777" w:rsidR="005A20E4" w:rsidRPr="00A6238A" w:rsidRDefault="005A20E4" w:rsidP="005A20E4">
      <w:pPr>
        <w:rPr>
          <w:rFonts w:asciiTheme="minorHAnsi" w:hAnsiTheme="minorHAnsi" w:cstheme="minorHAnsi"/>
          <w:sz w:val="20"/>
        </w:rPr>
      </w:pPr>
    </w:p>
    <w:p w14:paraId="603B1DED" w14:textId="77777777" w:rsidR="005A20E4" w:rsidRPr="00A6238A" w:rsidRDefault="005A20E4" w:rsidP="005A20E4">
      <w:pPr>
        <w:numPr>
          <w:ilvl w:val="0"/>
          <w:numId w:val="20"/>
        </w:numPr>
        <w:rPr>
          <w:rFonts w:asciiTheme="minorHAnsi" w:hAnsiTheme="minorHAnsi" w:cstheme="minorHAnsi"/>
          <w:sz w:val="20"/>
        </w:rPr>
      </w:pPr>
      <w:r w:rsidRPr="00A6238A">
        <w:rPr>
          <w:rFonts w:asciiTheme="minorHAnsi" w:hAnsiTheme="minorHAnsi" w:cstheme="minorHAnsi"/>
          <w:sz w:val="20"/>
        </w:rPr>
        <w:t>Właściciel nieruchomości wyraża zgodę na umieszczenie ur</w:t>
      </w:r>
      <w:r>
        <w:rPr>
          <w:rFonts w:asciiTheme="minorHAnsi" w:hAnsiTheme="minorHAnsi" w:cstheme="minorHAnsi"/>
          <w:sz w:val="20"/>
        </w:rPr>
        <w:t>ządzeń elektroenergetycznych na </w:t>
      </w:r>
      <w:r w:rsidRPr="00A6238A">
        <w:rPr>
          <w:rFonts w:asciiTheme="minorHAnsi" w:hAnsiTheme="minorHAnsi" w:cstheme="minorHAnsi"/>
          <w:sz w:val="20"/>
        </w:rPr>
        <w:t>ww.</w:t>
      </w:r>
      <w:r>
        <w:rPr>
          <w:rFonts w:asciiTheme="minorHAnsi" w:hAnsiTheme="minorHAnsi" w:cstheme="minorHAnsi"/>
          <w:sz w:val="20"/>
        </w:rPr>
        <w:t> </w:t>
      </w:r>
      <w:r w:rsidRPr="00A6238A">
        <w:rPr>
          <w:rFonts w:asciiTheme="minorHAnsi" w:hAnsiTheme="minorHAnsi" w:cstheme="minorHAnsi"/>
          <w:sz w:val="20"/>
        </w:rPr>
        <w:t xml:space="preserve">nieruchomości oraz na wejście służb energetycznych ze sprzętem na teren w celu wykonania niezbędnych prac związanych z budową a w przyszłości </w:t>
      </w:r>
      <w:r>
        <w:rPr>
          <w:rFonts w:asciiTheme="minorHAnsi" w:hAnsiTheme="minorHAnsi" w:cstheme="minorHAnsi"/>
          <w:sz w:val="20"/>
        </w:rPr>
        <w:t>z przebudową, remontami, eksploatacją lub </w:t>
      </w:r>
      <w:r w:rsidRPr="00A6238A">
        <w:rPr>
          <w:rFonts w:asciiTheme="minorHAnsi" w:hAnsiTheme="minorHAnsi" w:cstheme="minorHAnsi"/>
          <w:sz w:val="20"/>
        </w:rPr>
        <w:t>naprawą wybudowanych urządzeń elektroenergetycznych.</w:t>
      </w:r>
    </w:p>
    <w:p w14:paraId="56F7F15A" w14:textId="77777777" w:rsidR="005A20E4" w:rsidRPr="00A6238A" w:rsidRDefault="005A20E4" w:rsidP="005A20E4">
      <w:pPr>
        <w:numPr>
          <w:ilvl w:val="0"/>
          <w:numId w:val="20"/>
        </w:numPr>
        <w:rPr>
          <w:rFonts w:asciiTheme="minorHAnsi" w:hAnsiTheme="minorHAnsi" w:cstheme="minorHAnsi"/>
          <w:sz w:val="20"/>
        </w:rPr>
      </w:pPr>
      <w:r w:rsidRPr="00A6238A">
        <w:rPr>
          <w:rFonts w:asciiTheme="minorHAnsi" w:hAnsiTheme="minorHAnsi" w:cstheme="minorHAnsi"/>
          <w:sz w:val="20"/>
        </w:rPr>
        <w:t>St</w:t>
      </w:r>
      <w:r>
        <w:rPr>
          <w:rFonts w:asciiTheme="minorHAnsi" w:hAnsiTheme="minorHAnsi" w:cstheme="minorHAnsi"/>
          <w:sz w:val="20"/>
        </w:rPr>
        <w:t xml:space="preserve">rony oświadczają, że lokalizację  inwestycji opisanej w ust.1 </w:t>
      </w:r>
      <w:r w:rsidRPr="00A6238A">
        <w:rPr>
          <w:rFonts w:asciiTheme="minorHAnsi" w:hAnsiTheme="minorHAnsi" w:cstheme="minorHAnsi"/>
          <w:sz w:val="20"/>
        </w:rPr>
        <w:t xml:space="preserve"> zobrazowano na mapie stanowiącej załącznik nr 2 do niniejszej umowy.</w:t>
      </w:r>
    </w:p>
    <w:p w14:paraId="00F2E4E3" w14:textId="77777777" w:rsidR="005A20E4" w:rsidRPr="00A6238A" w:rsidRDefault="005A20E4" w:rsidP="005A20E4">
      <w:pPr>
        <w:numPr>
          <w:ilvl w:val="0"/>
          <w:numId w:val="23"/>
        </w:numPr>
        <w:jc w:val="center"/>
        <w:rPr>
          <w:rFonts w:asciiTheme="minorHAnsi" w:hAnsiTheme="minorHAnsi" w:cstheme="minorHAnsi"/>
          <w:b/>
          <w:sz w:val="20"/>
        </w:rPr>
      </w:pPr>
    </w:p>
    <w:p w14:paraId="01438E1E" w14:textId="77777777" w:rsidR="005A20E4" w:rsidRPr="00A6238A" w:rsidRDefault="005A20E4" w:rsidP="005A20E4">
      <w:pPr>
        <w:numPr>
          <w:ilvl w:val="0"/>
          <w:numId w:val="21"/>
        </w:numPr>
        <w:rPr>
          <w:rFonts w:asciiTheme="minorHAnsi" w:hAnsiTheme="minorHAnsi" w:cstheme="minorHAnsi"/>
          <w:sz w:val="20"/>
        </w:rPr>
      </w:pPr>
      <w:r w:rsidRPr="00A6238A">
        <w:rPr>
          <w:rFonts w:asciiTheme="minorHAnsi" w:hAnsiTheme="minorHAnsi" w:cstheme="minorHAnsi"/>
          <w:sz w:val="20"/>
        </w:rPr>
        <w:t>Strony ustalają, że szkody powstałe w wyniku prowadzonych prac zw</w:t>
      </w:r>
      <w:r>
        <w:rPr>
          <w:rFonts w:asciiTheme="minorHAnsi" w:hAnsiTheme="minorHAnsi" w:cstheme="minorHAnsi"/>
          <w:sz w:val="20"/>
        </w:rPr>
        <w:t>iązanych z budową, remontem lub </w:t>
      </w:r>
      <w:r w:rsidRPr="00A6238A">
        <w:rPr>
          <w:rFonts w:asciiTheme="minorHAnsi" w:hAnsiTheme="minorHAnsi" w:cstheme="minorHAnsi"/>
          <w:sz w:val="20"/>
        </w:rPr>
        <w:t>eksploatacją i naprawą ww. urządzeń energetycznych zostaną oszacowane w trakcie prowadzonych robót na zasadzie porozumienia Stron lub przez rzeczoznawcę majątkowego, a stosowne odszkodowanie wypłacone w ciągu 2-ch miesięcy od daty ich powstania.</w:t>
      </w:r>
    </w:p>
    <w:p w14:paraId="17AFCA7A" w14:textId="77777777" w:rsidR="005A20E4" w:rsidRPr="00A6238A" w:rsidRDefault="005A20E4" w:rsidP="005A20E4">
      <w:pPr>
        <w:numPr>
          <w:ilvl w:val="0"/>
          <w:numId w:val="21"/>
        </w:numPr>
        <w:rPr>
          <w:rFonts w:asciiTheme="minorHAnsi" w:hAnsiTheme="minorHAnsi" w:cstheme="minorHAnsi"/>
          <w:sz w:val="20"/>
        </w:rPr>
      </w:pPr>
      <w:r>
        <w:rPr>
          <w:rFonts w:asciiTheme="minorHAnsi" w:hAnsiTheme="minorHAnsi" w:cstheme="minorHAnsi"/>
          <w:sz w:val="20"/>
        </w:rPr>
        <w:t>Opisane w ust</w:t>
      </w:r>
      <w:r w:rsidRPr="00A6238A">
        <w:rPr>
          <w:rFonts w:asciiTheme="minorHAnsi" w:hAnsiTheme="minorHAnsi" w:cstheme="minorHAnsi"/>
          <w:sz w:val="20"/>
        </w:rPr>
        <w:t>. 1 odszkodowanie, które będzie jednorazowe i ostateczne, obejmować będzie wypłatę należności za zniszczone uprawy i nasadzenia, zniszczenie struktury</w:t>
      </w:r>
      <w:r>
        <w:rPr>
          <w:rFonts w:asciiTheme="minorHAnsi" w:hAnsiTheme="minorHAnsi" w:cstheme="minorHAnsi"/>
          <w:sz w:val="20"/>
        </w:rPr>
        <w:t xml:space="preserve"> gleby wraz z odszkodowaniem za </w:t>
      </w:r>
      <w:r w:rsidRPr="00A6238A">
        <w:rPr>
          <w:rFonts w:asciiTheme="minorHAnsi" w:hAnsiTheme="minorHAnsi" w:cstheme="minorHAnsi"/>
          <w:sz w:val="20"/>
        </w:rPr>
        <w:t xml:space="preserve">rekultywację. wynikającym z realizacji inwestycji opisanej w </w:t>
      </w:r>
      <w:r w:rsidRPr="00A6238A">
        <w:rPr>
          <w:rFonts w:asciiTheme="minorHAnsi" w:hAnsiTheme="minorHAnsi" w:cstheme="minorHAnsi"/>
          <w:sz w:val="20"/>
        </w:rPr>
        <w:sym w:font="Times New Roman" w:char="00A7"/>
      </w:r>
      <w:r>
        <w:rPr>
          <w:rFonts w:asciiTheme="minorHAnsi" w:hAnsiTheme="minorHAnsi" w:cstheme="minorHAnsi"/>
          <w:sz w:val="20"/>
        </w:rPr>
        <w:t>1  ust.</w:t>
      </w:r>
      <w:r w:rsidRPr="00A6238A">
        <w:rPr>
          <w:rFonts w:asciiTheme="minorHAnsi" w:hAnsiTheme="minorHAnsi" w:cstheme="minorHAnsi"/>
          <w:sz w:val="20"/>
        </w:rPr>
        <w:t xml:space="preserve"> 1.</w:t>
      </w:r>
    </w:p>
    <w:p w14:paraId="4DF7646D" w14:textId="77777777" w:rsidR="005A20E4" w:rsidRPr="00A6238A" w:rsidRDefault="005A20E4" w:rsidP="005A20E4">
      <w:pPr>
        <w:numPr>
          <w:ilvl w:val="0"/>
          <w:numId w:val="21"/>
        </w:numPr>
        <w:rPr>
          <w:rFonts w:asciiTheme="minorHAnsi" w:hAnsiTheme="minorHAnsi" w:cstheme="minorHAnsi"/>
          <w:sz w:val="20"/>
        </w:rPr>
      </w:pPr>
      <w:r w:rsidRPr="00A6238A">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26D47A56" w14:textId="77777777" w:rsidR="005A20E4" w:rsidRPr="00A6238A" w:rsidRDefault="005A20E4" w:rsidP="005A20E4">
      <w:pPr>
        <w:numPr>
          <w:ilvl w:val="0"/>
          <w:numId w:val="21"/>
        </w:numPr>
        <w:rPr>
          <w:rFonts w:asciiTheme="minorHAnsi" w:hAnsiTheme="minorHAnsi" w:cstheme="minorHAnsi"/>
          <w:sz w:val="20"/>
        </w:rPr>
      </w:pPr>
      <w:r w:rsidRPr="00A6238A">
        <w:rPr>
          <w:rFonts w:asciiTheme="minorHAnsi" w:hAnsiTheme="minorHAnsi" w:cstheme="minorHAnsi"/>
          <w:sz w:val="20"/>
        </w:rPr>
        <w:lastRenderedPageBreak/>
        <w:t>Wypłacane na podstawie niniejszej umowy odszkodowania stanowią zaspokojenie wszelkich roszczeń Właściciela nieruchomości i jego następców z tytułu wejścia na nieruchomość celem wykonania niezbędnych robót.</w:t>
      </w:r>
    </w:p>
    <w:p w14:paraId="4065F109" w14:textId="77777777" w:rsidR="005A20E4" w:rsidRDefault="005A20E4" w:rsidP="005A20E4">
      <w:pPr>
        <w:numPr>
          <w:ilvl w:val="0"/>
          <w:numId w:val="21"/>
        </w:numPr>
        <w:rPr>
          <w:rFonts w:asciiTheme="minorHAnsi" w:hAnsiTheme="minorHAnsi" w:cstheme="minorHAnsi"/>
          <w:sz w:val="20"/>
        </w:rPr>
      </w:pPr>
      <w:r w:rsidRPr="00A6238A">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21DCBE2A" w14:textId="77777777" w:rsidR="005A20E4" w:rsidRPr="00A6238A" w:rsidRDefault="005A20E4" w:rsidP="005A20E4">
      <w:pPr>
        <w:ind w:left="360"/>
        <w:rPr>
          <w:rFonts w:asciiTheme="minorHAnsi" w:hAnsiTheme="minorHAnsi" w:cstheme="minorHAnsi"/>
          <w:sz w:val="20"/>
        </w:rPr>
      </w:pPr>
    </w:p>
    <w:p w14:paraId="2C780735" w14:textId="77777777" w:rsidR="005A20E4" w:rsidRPr="00A6238A" w:rsidRDefault="005A20E4" w:rsidP="005A20E4">
      <w:pPr>
        <w:numPr>
          <w:ilvl w:val="0"/>
          <w:numId w:val="23"/>
        </w:numPr>
        <w:jc w:val="center"/>
        <w:rPr>
          <w:rFonts w:asciiTheme="minorHAnsi" w:hAnsiTheme="minorHAnsi" w:cstheme="minorHAnsi"/>
          <w:b/>
          <w:sz w:val="20"/>
        </w:rPr>
      </w:pPr>
    </w:p>
    <w:p w14:paraId="13B94DB4" w14:textId="77777777" w:rsidR="005A20E4" w:rsidRPr="00A6238A" w:rsidRDefault="005A20E4" w:rsidP="005A20E4">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w:t>
      </w:r>
      <w:proofErr w:type="spellStart"/>
      <w:r w:rsidRPr="00A6238A">
        <w:rPr>
          <w:rFonts w:asciiTheme="minorHAnsi" w:hAnsiTheme="minorHAnsi" w:cstheme="minorHAnsi"/>
          <w:sz w:val="20"/>
        </w:rPr>
        <w:t>nasadzeń</w:t>
      </w:r>
      <w:proofErr w:type="spellEnd"/>
      <w:r w:rsidRPr="00A6238A">
        <w:rPr>
          <w:rFonts w:asciiTheme="minorHAnsi" w:hAnsiTheme="minorHAnsi" w:cstheme="minorHAnsi"/>
          <w:sz w:val="20"/>
        </w:rPr>
        <w:t xml:space="preserve"> drzew wysokopiennych pod liniami napowietrznymi, nad liniami kablowymi oraz w pobliżu wybudowanych urządzeń elektroenergetycznych wymienionych w </w:t>
      </w:r>
      <w:r w:rsidRPr="00A6238A">
        <w:rPr>
          <w:rFonts w:asciiTheme="minorHAnsi" w:hAnsiTheme="minorHAnsi" w:cstheme="minorHAnsi"/>
          <w:sz w:val="20"/>
        </w:rPr>
        <w:sym w:font="Times New Roman" w:char="00A7"/>
      </w:r>
      <w:r>
        <w:rPr>
          <w:rFonts w:asciiTheme="minorHAnsi" w:hAnsiTheme="minorHAnsi" w:cstheme="minorHAnsi"/>
          <w:sz w:val="20"/>
        </w:rPr>
        <w:t>1 ust.</w:t>
      </w:r>
      <w:r w:rsidRPr="00A6238A">
        <w:rPr>
          <w:rFonts w:asciiTheme="minorHAnsi" w:hAnsiTheme="minorHAnsi" w:cstheme="minorHAnsi"/>
          <w:sz w:val="20"/>
        </w:rPr>
        <w:t xml:space="preserve"> 1. </w:t>
      </w:r>
    </w:p>
    <w:p w14:paraId="46E6B6E0" w14:textId="77777777" w:rsidR="005A20E4" w:rsidRPr="00A6238A" w:rsidRDefault="005A20E4" w:rsidP="005A20E4">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 </w:t>
      </w:r>
      <w:r>
        <w:rPr>
          <w:rFonts w:asciiTheme="minorHAnsi" w:hAnsiTheme="minorHAnsi" w:cstheme="minorHAnsi"/>
          <w:sz w:val="20"/>
        </w:rPr>
        <w:t>przypadku sprzedaży nieruchomości</w:t>
      </w:r>
      <w:r w:rsidRPr="00A6238A">
        <w:rPr>
          <w:rFonts w:asciiTheme="minorHAnsi" w:hAnsiTheme="minorHAnsi" w:cstheme="minorHAnsi"/>
          <w:sz w:val="20"/>
        </w:rPr>
        <w:t xml:space="preserve"> w całości lub części, do której odnosi się niniejsza umowa, Właściciel nieruchomości zobowiązuje się pisemnie poinformować przyszłego nabywcę o zawartych w niej zobowiązaniach.</w:t>
      </w:r>
    </w:p>
    <w:p w14:paraId="1C0289F7" w14:textId="77777777" w:rsidR="005A20E4" w:rsidRPr="00A6238A" w:rsidRDefault="005A20E4" w:rsidP="005A20E4">
      <w:pPr>
        <w:numPr>
          <w:ilvl w:val="0"/>
          <w:numId w:val="23"/>
        </w:numPr>
        <w:jc w:val="center"/>
        <w:rPr>
          <w:rFonts w:asciiTheme="minorHAnsi" w:hAnsiTheme="minorHAnsi" w:cstheme="minorHAnsi"/>
          <w:b/>
          <w:sz w:val="20"/>
        </w:rPr>
      </w:pPr>
    </w:p>
    <w:p w14:paraId="2873935C"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 xml:space="preserve">Dane osobowe pozyskane w wyniku procesu inwestycyjnego będą przez PGE </w:t>
      </w:r>
      <w:r>
        <w:rPr>
          <w:rFonts w:asciiTheme="minorHAnsi" w:hAnsiTheme="minorHAnsi" w:cstheme="minorHAnsi"/>
          <w:sz w:val="20"/>
        </w:rPr>
        <w:t>Dystrybucja chronione zgodnie z </w:t>
      </w:r>
      <w:r w:rsidRPr="00A6238A">
        <w:rPr>
          <w:rFonts w:asciiTheme="minorHAnsi" w:hAnsiTheme="minorHAnsi" w:cstheme="minorHAnsi"/>
          <w:sz w:val="20"/>
        </w:rPr>
        <w:t>zapisami zawartymi w Klauzuli Informacyjnej</w:t>
      </w:r>
      <w:r>
        <w:rPr>
          <w:rFonts w:asciiTheme="minorHAnsi" w:hAnsiTheme="minorHAnsi" w:cstheme="minorHAnsi"/>
          <w:sz w:val="20"/>
        </w:rPr>
        <w:t>,</w:t>
      </w:r>
      <w:r w:rsidRPr="00A6238A">
        <w:rPr>
          <w:rFonts w:asciiTheme="minorHAnsi" w:hAnsiTheme="minorHAnsi" w:cstheme="minorHAnsi"/>
          <w:sz w:val="20"/>
        </w:rPr>
        <w:t xml:space="preserve"> będącej załącznikiem do niniejszej umowy.</w:t>
      </w:r>
    </w:p>
    <w:p w14:paraId="74E906F6" w14:textId="77777777" w:rsidR="005A20E4" w:rsidRPr="00A6238A" w:rsidRDefault="005A20E4" w:rsidP="005A20E4">
      <w:pPr>
        <w:numPr>
          <w:ilvl w:val="0"/>
          <w:numId w:val="23"/>
        </w:numPr>
        <w:jc w:val="center"/>
        <w:rPr>
          <w:rFonts w:asciiTheme="minorHAnsi" w:hAnsiTheme="minorHAnsi" w:cstheme="minorHAnsi"/>
          <w:b/>
          <w:sz w:val="20"/>
        </w:rPr>
      </w:pPr>
    </w:p>
    <w:p w14:paraId="2ABD03B4"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Wszelkie spory wynikające z realizacji niniejszej umowy rozstrzygać będ</w:t>
      </w:r>
      <w:r>
        <w:rPr>
          <w:rFonts w:asciiTheme="minorHAnsi" w:hAnsiTheme="minorHAnsi" w:cstheme="minorHAnsi"/>
          <w:sz w:val="20"/>
        </w:rPr>
        <w:t>ą właściwe sądy powszechne, a w </w:t>
      </w:r>
      <w:r w:rsidRPr="00A6238A">
        <w:rPr>
          <w:rFonts w:asciiTheme="minorHAnsi" w:hAnsiTheme="minorHAnsi" w:cstheme="minorHAnsi"/>
          <w:sz w:val="20"/>
        </w:rPr>
        <w:t>sprawach nieuregulowanych niniejszą um</w:t>
      </w:r>
      <w:r>
        <w:rPr>
          <w:rFonts w:asciiTheme="minorHAnsi" w:hAnsiTheme="minorHAnsi" w:cstheme="minorHAnsi"/>
          <w:sz w:val="20"/>
        </w:rPr>
        <w:t>ową zastosowanie mają przepisy Kodeksu cywilnego.</w:t>
      </w:r>
    </w:p>
    <w:p w14:paraId="3043DF71" w14:textId="77777777" w:rsidR="005A20E4" w:rsidRPr="00A6238A" w:rsidRDefault="005A20E4" w:rsidP="005A20E4">
      <w:pPr>
        <w:numPr>
          <w:ilvl w:val="0"/>
          <w:numId w:val="23"/>
        </w:numPr>
        <w:jc w:val="center"/>
        <w:rPr>
          <w:rFonts w:asciiTheme="minorHAnsi" w:hAnsiTheme="minorHAnsi" w:cstheme="minorHAnsi"/>
          <w:b/>
          <w:sz w:val="20"/>
        </w:rPr>
      </w:pPr>
    </w:p>
    <w:p w14:paraId="36DFBDBB" w14:textId="77777777" w:rsidR="005A20E4" w:rsidRDefault="005A20E4" w:rsidP="005A20E4">
      <w:pPr>
        <w:rPr>
          <w:rFonts w:asciiTheme="minorHAnsi" w:hAnsiTheme="minorHAnsi" w:cstheme="minorHAnsi"/>
          <w:sz w:val="20"/>
        </w:rPr>
      </w:pPr>
      <w:r w:rsidRPr="00A6238A">
        <w:rPr>
          <w:rFonts w:asciiTheme="minorHAnsi" w:hAnsiTheme="minorHAnsi" w:cstheme="minorHAnsi"/>
          <w:sz w:val="20"/>
        </w:rPr>
        <w:t>Umowę sporządzono w dwóch jednobrzmiących egzemplarzach</w:t>
      </w:r>
      <w:r>
        <w:rPr>
          <w:rFonts w:asciiTheme="minorHAnsi" w:hAnsiTheme="minorHAnsi" w:cstheme="minorHAnsi"/>
          <w:sz w:val="20"/>
        </w:rPr>
        <w:t>,</w:t>
      </w:r>
      <w:r w:rsidRPr="00A6238A">
        <w:rPr>
          <w:rFonts w:asciiTheme="minorHAnsi" w:hAnsiTheme="minorHAnsi" w:cstheme="minorHAnsi"/>
          <w:sz w:val="20"/>
        </w:rPr>
        <w:t xml:space="preserve"> po jednym dla każdej ze stron.</w:t>
      </w:r>
    </w:p>
    <w:p w14:paraId="407E73F1" w14:textId="77777777" w:rsidR="005A20E4" w:rsidRDefault="005A20E4" w:rsidP="005A20E4">
      <w:pPr>
        <w:rPr>
          <w:rFonts w:asciiTheme="minorHAnsi" w:hAnsiTheme="minorHAnsi" w:cstheme="minorHAnsi"/>
          <w:sz w:val="20"/>
        </w:rPr>
      </w:pPr>
    </w:p>
    <w:p w14:paraId="4E32C98E" w14:textId="77777777" w:rsidR="005A20E4" w:rsidRDefault="005A20E4" w:rsidP="005A20E4">
      <w:pPr>
        <w:rPr>
          <w:rFonts w:asciiTheme="minorHAnsi" w:hAnsiTheme="minorHAnsi" w:cstheme="minorHAnsi"/>
          <w:sz w:val="20"/>
        </w:rPr>
      </w:pPr>
    </w:p>
    <w:p w14:paraId="0D6B20BC" w14:textId="77777777" w:rsidR="005A20E4" w:rsidRPr="00A6238A" w:rsidRDefault="005A20E4" w:rsidP="005A20E4">
      <w:pPr>
        <w:rPr>
          <w:rFonts w:asciiTheme="minorHAnsi" w:hAnsiTheme="minorHAnsi" w:cstheme="minorHAnsi"/>
          <w:sz w:val="20"/>
        </w:rPr>
      </w:pPr>
    </w:p>
    <w:p w14:paraId="61D37F19"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Załączniki:</w:t>
      </w:r>
    </w:p>
    <w:p w14:paraId="09BFC1C5"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Załącznik nr 1 – Pełnomocnictwo przedstawiciela inwestora.</w:t>
      </w:r>
    </w:p>
    <w:p w14:paraId="1C795452"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Załącznik nr 2 – Załącznik graficzny.</w:t>
      </w:r>
    </w:p>
    <w:p w14:paraId="75A498A4" w14:textId="77777777" w:rsidR="005A20E4" w:rsidRDefault="005A20E4" w:rsidP="005A20E4">
      <w:pPr>
        <w:rPr>
          <w:rFonts w:asciiTheme="minorHAnsi" w:hAnsiTheme="minorHAnsi" w:cstheme="minorHAnsi"/>
          <w:sz w:val="20"/>
        </w:rPr>
      </w:pPr>
      <w:r w:rsidRPr="00A6238A">
        <w:rPr>
          <w:rFonts w:asciiTheme="minorHAnsi" w:hAnsiTheme="minorHAnsi" w:cstheme="minorHAnsi"/>
          <w:sz w:val="20"/>
        </w:rPr>
        <w:t>Załącznik nr 3 -  Klauzula Informacyjna</w:t>
      </w:r>
    </w:p>
    <w:p w14:paraId="4680B706" w14:textId="77777777" w:rsidR="005A20E4" w:rsidRPr="00A6238A" w:rsidRDefault="005A20E4" w:rsidP="005A20E4">
      <w:pPr>
        <w:rPr>
          <w:rFonts w:asciiTheme="minorHAnsi" w:hAnsiTheme="minorHAnsi" w:cstheme="minorHAnsi"/>
          <w:sz w:val="20"/>
        </w:rPr>
      </w:pPr>
    </w:p>
    <w:p w14:paraId="52FA4D4D" w14:textId="77777777" w:rsidR="005A20E4" w:rsidRPr="00A6238A" w:rsidRDefault="005A20E4" w:rsidP="005A20E4">
      <w:pPr>
        <w:rPr>
          <w:rFonts w:asciiTheme="minorHAnsi" w:hAnsiTheme="minorHAnsi" w:cstheme="minorHAnsi"/>
          <w:sz w:val="20"/>
        </w:rPr>
      </w:pPr>
    </w:p>
    <w:p w14:paraId="677460EE" w14:textId="77777777" w:rsidR="005A20E4" w:rsidRDefault="005A20E4" w:rsidP="005A20E4">
      <w:pPr>
        <w:jc w:val="center"/>
        <w:rPr>
          <w:rFonts w:asciiTheme="minorHAnsi" w:hAnsiTheme="minorHAnsi" w:cstheme="minorHAnsi"/>
          <w:sz w:val="20"/>
        </w:rPr>
      </w:pPr>
      <w:r w:rsidRPr="00A6238A">
        <w:rPr>
          <w:rFonts w:asciiTheme="minorHAnsi" w:hAnsiTheme="minorHAnsi" w:cstheme="minorHAnsi"/>
          <w:sz w:val="20"/>
        </w:rPr>
        <w:t>Inwestor</w:t>
      </w:r>
      <w:r w:rsidRPr="00A6238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t>Właściciel nieruchomości</w:t>
      </w:r>
    </w:p>
    <w:p w14:paraId="76B7821E" w14:textId="77777777" w:rsidR="005A20E4" w:rsidRPr="0002462E" w:rsidRDefault="005A20E4" w:rsidP="005A20E4">
      <w:pPr>
        <w:rPr>
          <w:rFonts w:asciiTheme="minorHAnsi" w:hAnsiTheme="minorHAnsi" w:cstheme="minorHAnsi"/>
          <w:sz w:val="20"/>
        </w:rPr>
      </w:pPr>
    </w:p>
    <w:p w14:paraId="7907BC2B" w14:textId="77777777" w:rsidR="005A20E4" w:rsidRPr="0002462E" w:rsidRDefault="005A20E4" w:rsidP="005A20E4">
      <w:pPr>
        <w:rPr>
          <w:rFonts w:asciiTheme="minorHAnsi" w:hAnsiTheme="minorHAnsi" w:cstheme="minorHAnsi"/>
          <w:sz w:val="20"/>
        </w:rPr>
      </w:pPr>
    </w:p>
    <w:p w14:paraId="38CAC6D1" w14:textId="77777777" w:rsidR="005A20E4" w:rsidRPr="0002462E" w:rsidRDefault="005A20E4" w:rsidP="005A20E4">
      <w:pPr>
        <w:rPr>
          <w:rFonts w:asciiTheme="minorHAnsi" w:hAnsiTheme="minorHAnsi" w:cstheme="minorHAnsi"/>
          <w:sz w:val="20"/>
        </w:rPr>
      </w:pPr>
    </w:p>
    <w:p w14:paraId="563A09E1" w14:textId="77777777" w:rsidR="005A20E4" w:rsidRPr="0002462E" w:rsidRDefault="005A20E4" w:rsidP="005A20E4">
      <w:pPr>
        <w:rPr>
          <w:rFonts w:asciiTheme="minorHAnsi" w:hAnsiTheme="minorHAnsi" w:cstheme="minorHAnsi"/>
          <w:sz w:val="20"/>
        </w:rPr>
      </w:pPr>
    </w:p>
    <w:p w14:paraId="0B99E14C" w14:textId="77777777" w:rsidR="005A20E4" w:rsidRPr="0002462E" w:rsidRDefault="005A20E4" w:rsidP="005A20E4">
      <w:pPr>
        <w:rPr>
          <w:rFonts w:asciiTheme="minorHAnsi" w:hAnsiTheme="minorHAnsi" w:cstheme="minorHAnsi"/>
          <w:sz w:val="20"/>
        </w:rPr>
      </w:pPr>
    </w:p>
    <w:p w14:paraId="2964CAF2" w14:textId="77777777" w:rsidR="005A20E4" w:rsidRPr="003A2610" w:rsidRDefault="005A20E4" w:rsidP="005A20E4">
      <w:pPr>
        <w:rPr>
          <w:rFonts w:asciiTheme="minorHAnsi" w:hAnsiTheme="minorHAnsi" w:cstheme="minorHAnsi"/>
          <w:b/>
          <w:sz w:val="20"/>
        </w:rPr>
      </w:pPr>
    </w:p>
    <w:p w14:paraId="5ADDBA43" w14:textId="77777777" w:rsidR="00A6238A" w:rsidRPr="00A6238A" w:rsidRDefault="00A6238A" w:rsidP="00A6238A">
      <w:pPr>
        <w:rPr>
          <w:rFonts w:asciiTheme="minorHAnsi" w:hAnsiTheme="minorHAnsi" w:cstheme="minorHAnsi"/>
          <w:sz w:val="20"/>
        </w:rPr>
      </w:pPr>
    </w:p>
    <w:p w14:paraId="2A40A1E4" w14:textId="77777777" w:rsidR="00A6238A" w:rsidRPr="00A6238A" w:rsidRDefault="00A6238A" w:rsidP="00A6238A">
      <w:pPr>
        <w:rPr>
          <w:rFonts w:asciiTheme="minorHAnsi" w:hAnsiTheme="minorHAnsi" w:cstheme="minorHAnsi"/>
          <w:sz w:val="20"/>
        </w:rPr>
      </w:pPr>
    </w:p>
    <w:p w14:paraId="7649477E" w14:textId="77777777" w:rsidR="00A6238A" w:rsidRPr="00A6238A" w:rsidRDefault="00A6238A" w:rsidP="00A6238A">
      <w:pPr>
        <w:rPr>
          <w:rFonts w:asciiTheme="minorHAnsi" w:hAnsiTheme="minorHAnsi" w:cstheme="minorHAnsi"/>
          <w:sz w:val="20"/>
        </w:rPr>
      </w:pPr>
    </w:p>
    <w:p w14:paraId="2049855D" w14:textId="77777777" w:rsidR="00A6238A" w:rsidRPr="00A6238A" w:rsidRDefault="00A6238A" w:rsidP="00A6238A">
      <w:pPr>
        <w:rPr>
          <w:rFonts w:asciiTheme="minorHAnsi" w:hAnsiTheme="minorHAnsi" w:cstheme="minorHAnsi"/>
          <w:sz w:val="20"/>
        </w:rPr>
      </w:pPr>
    </w:p>
    <w:p w14:paraId="46EE5CD6" w14:textId="77777777" w:rsidR="00A6238A" w:rsidRPr="00A6238A" w:rsidRDefault="00A6238A" w:rsidP="00A6238A">
      <w:pPr>
        <w:rPr>
          <w:rFonts w:asciiTheme="minorHAnsi" w:hAnsiTheme="minorHAnsi" w:cstheme="minorHAnsi"/>
          <w:sz w:val="20"/>
        </w:rPr>
      </w:pPr>
    </w:p>
    <w:p w14:paraId="7315900F" w14:textId="77777777" w:rsidR="00A6238A" w:rsidRPr="00A6238A" w:rsidRDefault="00A6238A" w:rsidP="00A6238A">
      <w:pPr>
        <w:rPr>
          <w:rFonts w:asciiTheme="minorHAnsi" w:hAnsiTheme="minorHAnsi" w:cstheme="minorHAnsi"/>
          <w:sz w:val="20"/>
        </w:rPr>
      </w:pPr>
    </w:p>
    <w:p w14:paraId="685961A8" w14:textId="77777777" w:rsidR="00A6238A" w:rsidRPr="00A6238A" w:rsidRDefault="00A6238A" w:rsidP="00A6238A">
      <w:pPr>
        <w:rPr>
          <w:rFonts w:asciiTheme="minorHAnsi" w:hAnsiTheme="minorHAnsi" w:cstheme="minorHAnsi"/>
          <w:sz w:val="20"/>
        </w:rPr>
      </w:pPr>
    </w:p>
    <w:p w14:paraId="6A6408E0" w14:textId="762D06E3" w:rsidR="00A6238A" w:rsidRPr="00A6238A" w:rsidRDefault="005A20E4" w:rsidP="00A6238A">
      <w:pPr>
        <w:rPr>
          <w:rFonts w:asciiTheme="minorHAnsi" w:hAnsiTheme="minorHAnsi" w:cstheme="minorHAnsi"/>
          <w:sz w:val="20"/>
        </w:rPr>
      </w:pPr>
      <w:r w:rsidRPr="007F1B03">
        <w:rPr>
          <w:rFonts w:asciiTheme="minorHAnsi" w:hAnsiTheme="minorHAnsi" w:cstheme="minorHAnsi"/>
          <w:b/>
          <w:bCs/>
          <w:iCs/>
          <w:sz w:val="20"/>
        </w:rPr>
        <w:t xml:space="preserve">Załącznik nr 1.4 do SWZ - </w:t>
      </w:r>
      <w:r w:rsidR="00B649C3" w:rsidRPr="00EC1CD7">
        <w:rPr>
          <w:rFonts w:asciiTheme="minorHAnsi" w:hAnsiTheme="minorHAnsi" w:cstheme="minorHAnsi"/>
          <w:b/>
          <w:sz w:val="20"/>
        </w:rPr>
        <w:t xml:space="preserve">Wzór porozumienia o ustanowienie nieodpłatnej służebności </w:t>
      </w:r>
      <w:proofErr w:type="spellStart"/>
      <w:r w:rsidR="00B649C3" w:rsidRPr="00EC1CD7">
        <w:rPr>
          <w:rFonts w:asciiTheme="minorHAnsi" w:hAnsiTheme="minorHAnsi" w:cstheme="minorHAnsi"/>
          <w:b/>
          <w:sz w:val="20"/>
        </w:rPr>
        <w:t>przesyłu</w:t>
      </w:r>
      <w:proofErr w:type="spellEnd"/>
    </w:p>
    <w:p w14:paraId="3BC17A12" w14:textId="77777777" w:rsidR="00A6238A" w:rsidRPr="00A6238A" w:rsidRDefault="00A6238A" w:rsidP="00A6238A">
      <w:pPr>
        <w:rPr>
          <w:rFonts w:asciiTheme="minorHAnsi" w:hAnsiTheme="minorHAnsi" w:cstheme="minorHAnsi"/>
          <w:sz w:val="20"/>
        </w:rPr>
      </w:pPr>
    </w:p>
    <w:p w14:paraId="21B91653" w14:textId="77777777" w:rsidR="00B649C3" w:rsidRPr="00B649C3" w:rsidRDefault="00B649C3" w:rsidP="00B649C3">
      <w:pPr>
        <w:tabs>
          <w:tab w:val="left" w:pos="690"/>
          <w:tab w:val="center" w:pos="4479"/>
        </w:tabs>
        <w:jc w:val="center"/>
        <w:rPr>
          <w:rFonts w:asciiTheme="minorHAnsi" w:hAnsiTheme="minorHAnsi" w:cstheme="minorHAnsi"/>
          <w:b/>
          <w:sz w:val="20"/>
          <w:u w:val="single"/>
        </w:rPr>
      </w:pPr>
      <w:r w:rsidRPr="00B649C3">
        <w:rPr>
          <w:rFonts w:asciiTheme="minorHAnsi" w:hAnsiTheme="minorHAnsi" w:cstheme="minorHAnsi"/>
          <w:b/>
          <w:sz w:val="20"/>
          <w:u w:val="single"/>
        </w:rPr>
        <w:lastRenderedPageBreak/>
        <w:t>POROZUMIENIE</w:t>
      </w:r>
    </w:p>
    <w:p w14:paraId="549A455E" w14:textId="77777777" w:rsidR="00B649C3" w:rsidRPr="00B649C3" w:rsidRDefault="00B649C3" w:rsidP="00B649C3">
      <w:pPr>
        <w:jc w:val="center"/>
        <w:rPr>
          <w:rFonts w:asciiTheme="minorHAnsi" w:hAnsiTheme="minorHAnsi" w:cstheme="minorHAnsi"/>
          <w:b/>
          <w:sz w:val="20"/>
          <w:u w:val="single"/>
        </w:rPr>
      </w:pPr>
    </w:p>
    <w:p w14:paraId="3D641179" w14:textId="77777777" w:rsidR="00B649C3" w:rsidRPr="00B649C3" w:rsidRDefault="00B649C3" w:rsidP="00B649C3">
      <w:pPr>
        <w:rPr>
          <w:rFonts w:asciiTheme="minorHAnsi" w:hAnsiTheme="minorHAnsi" w:cstheme="minorHAnsi"/>
          <w:sz w:val="20"/>
        </w:rPr>
      </w:pPr>
      <w:r w:rsidRPr="00B649C3">
        <w:rPr>
          <w:rFonts w:asciiTheme="minorHAnsi" w:hAnsiTheme="minorHAnsi" w:cstheme="minorHAnsi"/>
          <w:sz w:val="20"/>
        </w:rPr>
        <w:t>zawarte w dniu .................................. w ………………………………………………… pomiędzy:</w:t>
      </w:r>
    </w:p>
    <w:p w14:paraId="42FF1F21" w14:textId="33D6E3D6" w:rsidR="00B649C3" w:rsidRPr="00B649C3" w:rsidRDefault="00B649C3" w:rsidP="00B649C3">
      <w:pPr>
        <w:rPr>
          <w:rFonts w:asciiTheme="minorHAnsi" w:hAnsiTheme="minorHAnsi" w:cstheme="minorHAnsi"/>
          <w:sz w:val="20"/>
        </w:rPr>
      </w:pPr>
      <w:r w:rsidRPr="00B649C3">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w:t>
      </w:r>
      <w:r>
        <w:rPr>
          <w:rFonts w:asciiTheme="minorHAnsi" w:hAnsiTheme="minorHAnsi" w:cstheme="minorHAnsi"/>
          <w:sz w:val="20"/>
        </w:rPr>
        <w:br/>
      </w:r>
      <w:r w:rsidRPr="00B649C3">
        <w:rPr>
          <w:rFonts w:asciiTheme="minorHAnsi" w:hAnsiTheme="minorHAnsi" w:cstheme="minorHAnsi"/>
          <w:sz w:val="20"/>
        </w:rPr>
        <w:t xml:space="preserve">VI Wydział Gospodarczy pod nr KRS: 0000343124, NIP: 946-25-93-855, REGON: 060552840, Kapitał zakładowy: 9 729 424 160 zł w pełni opłacony, w imieniu którego działa: </w:t>
      </w:r>
      <w:r w:rsidRPr="00B649C3">
        <w:rPr>
          <w:rFonts w:asciiTheme="minorHAnsi" w:hAnsiTheme="minorHAnsi" w:cstheme="minorHAnsi"/>
          <w:bCs/>
          <w:sz w:val="20"/>
        </w:rPr>
        <w:t xml:space="preserve">PGE Dystrybucja Spółka Akcyjna Oddział Łódź </w:t>
      </w:r>
      <w:r w:rsidRPr="00B649C3">
        <w:rPr>
          <w:rFonts w:asciiTheme="minorHAnsi" w:hAnsiTheme="minorHAnsi" w:cstheme="minorHAnsi"/>
          <w:sz w:val="20"/>
        </w:rPr>
        <w:t>z siedzibą w Łodzi, adres: 90-021 Łódź, ul. Tuwima 58, reprezentowaną w niniejszej umowie na podstawie pełnomocnictwa z dnia ……………………….…….. (stanowiącego załącznik nr 1) przez:</w:t>
      </w:r>
    </w:p>
    <w:p w14:paraId="505A1C77" w14:textId="77777777" w:rsidR="00B649C3" w:rsidRPr="00B649C3" w:rsidRDefault="00B649C3" w:rsidP="00B649C3">
      <w:pPr>
        <w:rPr>
          <w:rFonts w:asciiTheme="minorHAnsi" w:hAnsiTheme="minorHAnsi" w:cstheme="minorHAnsi"/>
          <w:sz w:val="20"/>
        </w:rPr>
      </w:pPr>
      <w:r w:rsidRPr="00B649C3">
        <w:rPr>
          <w:rFonts w:asciiTheme="minorHAnsi" w:hAnsiTheme="minorHAnsi" w:cstheme="minorHAnsi"/>
          <w:sz w:val="20"/>
          <w:vertAlign w:val="superscript"/>
        </w:rPr>
        <w:t>-………………………………………………………………………………………………………………………………………………………………………………………………………………………………………………………………</w:t>
      </w:r>
      <w:r w:rsidRPr="00B649C3">
        <w:rPr>
          <w:rFonts w:asciiTheme="minorHAnsi" w:hAnsiTheme="minorHAnsi" w:cstheme="minorHAnsi"/>
          <w:sz w:val="20"/>
          <w:vertAlign w:val="superscript"/>
        </w:rPr>
        <w:br/>
      </w:r>
      <w:r w:rsidRPr="00B649C3">
        <w:rPr>
          <w:rFonts w:asciiTheme="minorHAnsi" w:hAnsiTheme="minorHAnsi" w:cstheme="minorHAnsi"/>
          <w:sz w:val="20"/>
        </w:rPr>
        <w:t xml:space="preserve">zwaną w dalszej części umowy </w:t>
      </w:r>
      <w:r w:rsidRPr="00B649C3">
        <w:rPr>
          <w:rFonts w:asciiTheme="minorHAnsi" w:hAnsiTheme="minorHAnsi" w:cstheme="minorHAnsi"/>
          <w:b/>
          <w:sz w:val="20"/>
        </w:rPr>
        <w:t>Inwestorem</w:t>
      </w:r>
      <w:r w:rsidRPr="00B649C3">
        <w:rPr>
          <w:rFonts w:asciiTheme="minorHAnsi" w:hAnsiTheme="minorHAnsi" w:cstheme="minorHAnsi"/>
          <w:sz w:val="20"/>
        </w:rPr>
        <w:t xml:space="preserve">, </w:t>
      </w:r>
    </w:p>
    <w:p w14:paraId="2C02D527" w14:textId="77777777" w:rsidR="00B649C3" w:rsidRPr="00B649C3" w:rsidRDefault="00B649C3" w:rsidP="00B649C3">
      <w:pPr>
        <w:rPr>
          <w:rFonts w:asciiTheme="minorHAnsi" w:hAnsiTheme="minorHAnsi" w:cstheme="minorHAnsi"/>
          <w:sz w:val="20"/>
        </w:rPr>
      </w:pPr>
      <w:r w:rsidRPr="00B649C3">
        <w:rPr>
          <w:rFonts w:asciiTheme="minorHAnsi" w:hAnsiTheme="minorHAnsi" w:cstheme="minorHAnsi"/>
          <w:sz w:val="20"/>
        </w:rPr>
        <w:t>a</w:t>
      </w:r>
    </w:p>
    <w:p w14:paraId="03B7FD6F" w14:textId="77777777" w:rsidR="00B649C3" w:rsidRPr="00B649C3" w:rsidRDefault="00B649C3" w:rsidP="00B649C3">
      <w:pPr>
        <w:spacing w:after="120" w:line="240" w:lineRule="auto"/>
        <w:rPr>
          <w:rFonts w:asciiTheme="minorHAnsi" w:eastAsiaTheme="minorHAnsi" w:hAnsiTheme="minorHAnsi" w:cstheme="minorHAnsi"/>
          <w:b/>
          <w:sz w:val="20"/>
        </w:rPr>
      </w:pPr>
      <w:r w:rsidRPr="00B649C3">
        <w:rPr>
          <w:rFonts w:asciiTheme="minorHAnsi" w:eastAsiaTheme="minorHAnsi" w:hAnsiTheme="minorHAnsi" w:cstheme="minorHAnsi"/>
          <w:sz w:val="20"/>
        </w:rPr>
        <w:t>Panią/Panem ............................................................................................</w:t>
      </w:r>
      <w:r w:rsidRPr="00B649C3">
        <w:rPr>
          <w:rFonts w:asciiTheme="minorHAnsi" w:eastAsiaTheme="minorHAnsi" w:hAnsiTheme="minorHAnsi" w:cstheme="minorHAnsi"/>
          <w:b/>
          <w:sz w:val="20"/>
        </w:rPr>
        <w:t xml:space="preserve"> </w:t>
      </w:r>
    </w:p>
    <w:p w14:paraId="44822AA5" w14:textId="77777777" w:rsidR="00B649C3" w:rsidRPr="00B649C3" w:rsidRDefault="00B649C3" w:rsidP="00B649C3">
      <w:pPr>
        <w:spacing w:after="120" w:line="240" w:lineRule="auto"/>
        <w:rPr>
          <w:rFonts w:asciiTheme="minorHAnsi" w:eastAsiaTheme="minorHAnsi" w:hAnsiTheme="minorHAnsi" w:cstheme="minorHAnsi"/>
          <w:bCs/>
          <w:sz w:val="20"/>
        </w:rPr>
      </w:pPr>
      <w:r w:rsidRPr="00B649C3">
        <w:rPr>
          <w:rFonts w:asciiTheme="minorHAnsi" w:eastAsiaTheme="minorHAnsi" w:hAnsiTheme="minorHAnsi" w:cstheme="minorHAnsi"/>
          <w:bCs/>
          <w:sz w:val="20"/>
        </w:rPr>
        <w:t>zam. w .......................................................................................................</w:t>
      </w:r>
    </w:p>
    <w:p w14:paraId="50AAD2EF" w14:textId="77777777" w:rsidR="00B649C3" w:rsidRPr="00B649C3" w:rsidRDefault="00B649C3" w:rsidP="00B649C3">
      <w:pPr>
        <w:spacing w:after="120" w:line="240" w:lineRule="auto"/>
        <w:rPr>
          <w:rFonts w:asciiTheme="minorHAnsi" w:eastAsiaTheme="minorHAnsi" w:hAnsiTheme="minorHAnsi" w:cstheme="minorHAnsi"/>
          <w:bCs/>
          <w:i/>
          <w:sz w:val="20"/>
        </w:rPr>
      </w:pPr>
      <w:r w:rsidRPr="00B649C3">
        <w:rPr>
          <w:rFonts w:asciiTheme="minorHAnsi" w:eastAsiaTheme="minorHAnsi" w:hAnsiTheme="minorHAnsi" w:cstheme="minorHAnsi"/>
          <w:bCs/>
          <w:sz w:val="20"/>
        </w:rPr>
        <w:t>PESEL: ........................................................................................................</w:t>
      </w:r>
    </w:p>
    <w:p w14:paraId="446AF03E" w14:textId="77777777" w:rsidR="00B649C3" w:rsidRPr="00B649C3" w:rsidRDefault="00B649C3" w:rsidP="00B649C3">
      <w:pPr>
        <w:spacing w:after="120" w:line="240" w:lineRule="auto"/>
        <w:rPr>
          <w:rFonts w:asciiTheme="minorHAnsi" w:eastAsiaTheme="minorHAnsi" w:hAnsiTheme="minorHAnsi" w:cstheme="minorHAnsi"/>
          <w:bCs/>
          <w:i/>
          <w:sz w:val="20"/>
        </w:rPr>
      </w:pPr>
      <w:r w:rsidRPr="00B649C3">
        <w:rPr>
          <w:rFonts w:asciiTheme="minorHAnsi" w:eastAsiaTheme="minorHAnsi" w:hAnsiTheme="minorHAnsi" w:cstheme="minorHAnsi"/>
          <w:bCs/>
          <w:i/>
          <w:sz w:val="20"/>
        </w:rPr>
        <w:t>Legitymującą/</w:t>
      </w:r>
      <w:proofErr w:type="spellStart"/>
      <w:r w:rsidRPr="00B649C3">
        <w:rPr>
          <w:rFonts w:asciiTheme="minorHAnsi" w:eastAsiaTheme="minorHAnsi" w:hAnsiTheme="minorHAnsi" w:cstheme="minorHAnsi"/>
          <w:bCs/>
          <w:i/>
          <w:sz w:val="20"/>
        </w:rPr>
        <w:t>ym</w:t>
      </w:r>
      <w:proofErr w:type="spellEnd"/>
      <w:r w:rsidRPr="00B649C3">
        <w:rPr>
          <w:rFonts w:asciiTheme="minorHAnsi" w:eastAsiaTheme="minorHAnsi" w:hAnsiTheme="minorHAnsi" w:cstheme="minorHAnsi"/>
          <w:bCs/>
          <w:i/>
          <w:sz w:val="20"/>
        </w:rPr>
        <w:t xml:space="preserve">  się dowodem osobistym  ..............................................</w:t>
      </w:r>
    </w:p>
    <w:p w14:paraId="558F570F" w14:textId="77777777" w:rsidR="00B649C3" w:rsidRPr="00B649C3" w:rsidRDefault="00B649C3" w:rsidP="00B649C3">
      <w:pPr>
        <w:rPr>
          <w:rFonts w:asciiTheme="minorHAnsi" w:hAnsiTheme="minorHAnsi" w:cstheme="minorHAnsi"/>
          <w:sz w:val="20"/>
        </w:rPr>
      </w:pPr>
      <w:r w:rsidRPr="00B649C3">
        <w:rPr>
          <w:rFonts w:asciiTheme="minorHAnsi" w:hAnsiTheme="minorHAnsi" w:cstheme="minorHAnsi"/>
          <w:sz w:val="20"/>
        </w:rPr>
        <w:t>zwaną/</w:t>
      </w:r>
      <w:proofErr w:type="spellStart"/>
      <w:r w:rsidRPr="00B649C3">
        <w:rPr>
          <w:rFonts w:asciiTheme="minorHAnsi" w:hAnsiTheme="minorHAnsi" w:cstheme="minorHAnsi"/>
          <w:sz w:val="20"/>
        </w:rPr>
        <w:t>ym</w:t>
      </w:r>
      <w:proofErr w:type="spellEnd"/>
      <w:r w:rsidRPr="00B649C3">
        <w:rPr>
          <w:rFonts w:asciiTheme="minorHAnsi" w:hAnsiTheme="minorHAnsi" w:cstheme="minorHAnsi"/>
          <w:sz w:val="20"/>
        </w:rPr>
        <w:t xml:space="preserve"> dalej </w:t>
      </w:r>
      <w:r w:rsidRPr="00B649C3">
        <w:rPr>
          <w:rFonts w:asciiTheme="minorHAnsi" w:hAnsiTheme="minorHAnsi" w:cstheme="minorHAnsi"/>
          <w:b/>
          <w:sz w:val="20"/>
        </w:rPr>
        <w:t>Właścicielem nieruchomości</w:t>
      </w:r>
      <w:r w:rsidRPr="00B649C3">
        <w:rPr>
          <w:rFonts w:asciiTheme="minorHAnsi" w:hAnsiTheme="minorHAnsi" w:cstheme="minorHAnsi"/>
          <w:sz w:val="20"/>
        </w:rPr>
        <w:t>.</w:t>
      </w:r>
    </w:p>
    <w:p w14:paraId="770BC0CC" w14:textId="77777777" w:rsidR="00B649C3" w:rsidRPr="00B649C3" w:rsidRDefault="00B649C3" w:rsidP="00B649C3">
      <w:pPr>
        <w:numPr>
          <w:ilvl w:val="0"/>
          <w:numId w:val="23"/>
        </w:numPr>
        <w:spacing w:after="200" w:line="276" w:lineRule="auto"/>
        <w:jc w:val="center"/>
        <w:rPr>
          <w:rFonts w:asciiTheme="minorHAnsi" w:hAnsiTheme="minorHAnsi" w:cstheme="minorHAnsi"/>
          <w:b/>
          <w:sz w:val="20"/>
        </w:rPr>
      </w:pPr>
    </w:p>
    <w:p w14:paraId="18F056F6" w14:textId="77777777" w:rsidR="00B649C3" w:rsidRPr="00B649C3" w:rsidRDefault="00B649C3" w:rsidP="00B649C3">
      <w:pPr>
        <w:spacing w:line="360" w:lineRule="auto"/>
        <w:rPr>
          <w:rFonts w:asciiTheme="minorHAnsi" w:eastAsiaTheme="minorHAnsi" w:hAnsiTheme="minorHAnsi" w:cstheme="minorHAnsi"/>
          <w:sz w:val="20"/>
        </w:rPr>
      </w:pPr>
      <w:r w:rsidRPr="00B649C3">
        <w:rPr>
          <w:rFonts w:asciiTheme="minorHAnsi" w:hAnsiTheme="minorHAnsi" w:cstheme="minorHAnsi"/>
          <w:sz w:val="20"/>
        </w:rPr>
        <w:t>Właściciel (Współwłaściciel) nieruchomości oświadcza, że:</w:t>
      </w:r>
    </w:p>
    <w:p w14:paraId="5744D0CA" w14:textId="77777777" w:rsidR="00B649C3" w:rsidRPr="00B649C3" w:rsidRDefault="00B649C3" w:rsidP="00B649C3">
      <w:pPr>
        <w:numPr>
          <w:ilvl w:val="0"/>
          <w:numId w:val="31"/>
        </w:numPr>
        <w:spacing w:after="200" w:line="360" w:lineRule="auto"/>
        <w:contextualSpacing/>
        <w:rPr>
          <w:rFonts w:asciiTheme="minorHAnsi" w:eastAsiaTheme="minorHAnsi" w:hAnsiTheme="minorHAnsi" w:cstheme="minorHAnsi"/>
          <w:sz w:val="20"/>
        </w:rPr>
      </w:pPr>
      <w:r w:rsidRPr="00B649C3">
        <w:rPr>
          <w:rFonts w:asciiTheme="minorHAnsi" w:eastAsiaTheme="minorHAnsi" w:hAnsiTheme="minorHAnsi" w:cstheme="minorHAnsi"/>
          <w:sz w:val="20"/>
        </w:rPr>
        <w:t xml:space="preserve">jest właścicielem/użytkownikiem wieczystym nieruchomości, uregulowanej w księdze wieczystej </w:t>
      </w:r>
      <w:r w:rsidRPr="00B649C3">
        <w:rPr>
          <w:rFonts w:asciiTheme="minorHAnsi" w:eastAsiaTheme="minorHAnsi" w:hAnsiTheme="minorHAnsi" w:cstheme="minorHAnsi"/>
          <w:sz w:val="20"/>
        </w:rPr>
        <w:br/>
        <w:t>KW nr ………………..………….…… prowadzonej przez Sąd Rejonowy w ............................., położonej w ………………………………….………….., przy ul. …………………………………………….., obręb, w skład której wchodzi/ą działka/działki gruntu, oznaczona/e w ewidencji gruntów nr …………………………..…</w:t>
      </w:r>
    </w:p>
    <w:p w14:paraId="060AC2C8" w14:textId="3DE22AE4" w:rsidR="00B649C3" w:rsidRPr="00B649C3" w:rsidRDefault="00B649C3" w:rsidP="00B649C3">
      <w:pPr>
        <w:numPr>
          <w:ilvl w:val="0"/>
          <w:numId w:val="31"/>
        </w:numPr>
        <w:spacing w:after="200" w:line="276" w:lineRule="auto"/>
        <w:contextualSpacing/>
        <w:jc w:val="left"/>
        <w:rPr>
          <w:rFonts w:asciiTheme="minorHAnsi" w:hAnsiTheme="minorHAnsi" w:cstheme="minorHAnsi"/>
          <w:sz w:val="20"/>
        </w:rPr>
      </w:pPr>
      <w:r w:rsidRPr="00B649C3">
        <w:rPr>
          <w:rFonts w:asciiTheme="minorHAnsi" w:hAnsiTheme="minorHAnsi" w:cstheme="minorHAnsi"/>
          <w:sz w:val="20"/>
        </w:rPr>
        <w:t>wyraża zgodę na udostępnienie swojej nieruchomości w celu budowy urządzeń elektroenergetycznych w postaci:………………………………………………………………………</w:t>
      </w:r>
      <w:r>
        <w:rPr>
          <w:rFonts w:asciiTheme="minorHAnsi" w:hAnsiTheme="minorHAnsi" w:cstheme="minorHAnsi"/>
          <w:sz w:val="20"/>
        </w:rPr>
        <w:t>……………………………………………………………………………</w:t>
      </w:r>
    </w:p>
    <w:p w14:paraId="65DF2D9F" w14:textId="77777777" w:rsidR="00B649C3" w:rsidRPr="00B649C3" w:rsidRDefault="00B649C3" w:rsidP="00B649C3">
      <w:pPr>
        <w:rPr>
          <w:rFonts w:asciiTheme="minorHAnsi" w:hAnsiTheme="minorHAnsi" w:cstheme="minorHAnsi"/>
          <w:sz w:val="20"/>
        </w:rPr>
      </w:pPr>
    </w:p>
    <w:p w14:paraId="3DE62B17" w14:textId="77777777" w:rsidR="00B649C3" w:rsidRPr="00B649C3" w:rsidRDefault="00B649C3" w:rsidP="00B649C3">
      <w:pPr>
        <w:jc w:val="center"/>
        <w:rPr>
          <w:rFonts w:asciiTheme="minorHAnsi" w:hAnsiTheme="minorHAnsi" w:cstheme="minorHAnsi"/>
          <w:b/>
          <w:sz w:val="20"/>
        </w:rPr>
      </w:pPr>
      <w:r w:rsidRPr="00B649C3">
        <w:rPr>
          <w:rFonts w:asciiTheme="minorHAnsi" w:hAnsiTheme="minorHAnsi" w:cstheme="minorHAnsi"/>
          <w:b/>
          <w:sz w:val="20"/>
        </w:rPr>
        <w:t>§2</w:t>
      </w:r>
    </w:p>
    <w:p w14:paraId="420FF4A3" w14:textId="77777777" w:rsidR="00B649C3" w:rsidRPr="00B649C3" w:rsidRDefault="00B649C3" w:rsidP="00B649C3">
      <w:pPr>
        <w:jc w:val="center"/>
        <w:rPr>
          <w:rFonts w:asciiTheme="minorHAnsi" w:hAnsiTheme="minorHAnsi" w:cstheme="minorHAnsi"/>
          <w:b/>
          <w:sz w:val="20"/>
        </w:rPr>
      </w:pPr>
    </w:p>
    <w:p w14:paraId="7928DE8A" w14:textId="77777777" w:rsidR="00B649C3" w:rsidRPr="00B649C3" w:rsidRDefault="00B649C3" w:rsidP="00B649C3">
      <w:pPr>
        <w:numPr>
          <w:ilvl w:val="0"/>
          <w:numId w:val="3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Właściciel nieruchomości  ustanowi, na czas nieokreślony, na rzecz </w:t>
      </w:r>
      <w:r w:rsidRPr="00B649C3">
        <w:rPr>
          <w:rFonts w:asciiTheme="minorHAnsi" w:eastAsiaTheme="minorHAnsi" w:hAnsiTheme="minorHAnsi" w:cstheme="minorHAnsi"/>
          <w:b/>
          <w:sz w:val="20"/>
        </w:rPr>
        <w:t>PGE Dystrybucja S.A. z siedzibą w Lublinie</w:t>
      </w:r>
      <w:r w:rsidRPr="00B649C3">
        <w:rPr>
          <w:rFonts w:asciiTheme="minorHAnsi" w:eastAsiaTheme="minorHAnsi" w:hAnsiTheme="minorHAnsi" w:cstheme="minorHAnsi"/>
          <w:sz w:val="20"/>
        </w:rPr>
        <w:t xml:space="preserve"> nieodpłatną służebność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xml:space="preserve"> na nieruchomości /prawie użytkowania wieczystego, opisanej w § 1 ust.1, przy czym wykonywanie tego prawa ograniczać się będzie do wchodzącej w skład tej nieruchomości działki/działek  nr ………………….</w:t>
      </w:r>
    </w:p>
    <w:p w14:paraId="2FEE3F5B" w14:textId="77777777" w:rsidR="00B649C3" w:rsidRPr="00B649C3" w:rsidRDefault="00B649C3" w:rsidP="00B649C3">
      <w:pPr>
        <w:numPr>
          <w:ilvl w:val="0"/>
          <w:numId w:val="3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Służebność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xml:space="preserve">, o której mowa w ust.1 niniejszego paragrafu, będzie polegała na prawie korzystania z pasa gruntu na trasie przebiegu infrastruktury elektroenergetycznej, w tym: </w:t>
      </w:r>
    </w:p>
    <w:p w14:paraId="62015D33" w14:textId="77777777" w:rsidR="00B649C3" w:rsidRPr="00B649C3" w:rsidRDefault="00B649C3" w:rsidP="00B649C3">
      <w:pPr>
        <w:numPr>
          <w:ilvl w:val="1"/>
          <w:numId w:val="3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pasa gruntu wzdłuż trasy sieci kablowej/napowietrznej o długości…… i szerokości…… tj. o pow. ……m² wraz ze złączem kablowym/złączami kablowymi/stanowiskiem/stanowiskami słupowymi, </w:t>
      </w:r>
    </w:p>
    <w:p w14:paraId="696150E1" w14:textId="77777777" w:rsidR="00B649C3" w:rsidRPr="00B649C3" w:rsidRDefault="00B649C3" w:rsidP="00B649C3">
      <w:pPr>
        <w:numPr>
          <w:ilvl w:val="1"/>
          <w:numId w:val="3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powierzchni gruntu pod słupową stacją transformatorową wraz z obrysem, przy pasie wykonywania służebności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xml:space="preserve"> o wymiarach ……x ….. , tj. o pow. ……m²,</w:t>
      </w:r>
    </w:p>
    <w:p w14:paraId="5568C265" w14:textId="77777777" w:rsidR="00B649C3" w:rsidRPr="00B649C3" w:rsidRDefault="00B649C3" w:rsidP="00B649C3">
      <w:pPr>
        <w:numPr>
          <w:ilvl w:val="1"/>
          <w:numId w:val="3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powierzchni stacji transformatorowej wnętrzowej/wolnostojącej, zlokalizowanej na działce gruntu nr…… /pomieszczenia stacji transformatorowej, w budynku, posadowionym na działce gruntu nr………,przy pasie wykonywania służebności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xml:space="preserve"> o wymiarach ……x ….. tj. o pow.……..m².</w:t>
      </w:r>
    </w:p>
    <w:p w14:paraId="2EF683CB" w14:textId="597E1095" w:rsidR="00B649C3" w:rsidRPr="00B649C3" w:rsidRDefault="00B649C3" w:rsidP="00B649C3">
      <w:pPr>
        <w:numPr>
          <w:ilvl w:val="0"/>
          <w:numId w:val="32"/>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lastRenderedPageBreak/>
        <w:t xml:space="preserve">Służebność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xml:space="preserve"> obejmuje prawo wybudowania oraz </w:t>
      </w:r>
      <w:r w:rsidRPr="00B649C3">
        <w:rPr>
          <w:rFonts w:asciiTheme="minorHAnsi" w:eastAsia="Calibri" w:hAnsiTheme="minorHAnsi" w:cs="Arial"/>
          <w:bCs/>
          <w:sz w:val="20"/>
        </w:rPr>
        <w:t xml:space="preserve"> korzystania z nieruchomości obciążonej, na której znajdują się urządzenia elektroenergetyczne w tym urządzenia powiązane, w szczególności prawo o utrzymywania na niej urządzeń i instalacji elektroenergetycznych, dystrybucji/</w:t>
      </w:r>
      <w:proofErr w:type="spellStart"/>
      <w:r w:rsidRPr="00B649C3">
        <w:rPr>
          <w:rFonts w:asciiTheme="minorHAnsi" w:eastAsia="Calibri" w:hAnsiTheme="minorHAnsi" w:cs="Arial"/>
          <w:bCs/>
          <w:sz w:val="20"/>
        </w:rPr>
        <w:t>przesyłu</w:t>
      </w:r>
      <w:proofErr w:type="spellEnd"/>
      <w:r w:rsidRPr="00B649C3">
        <w:rPr>
          <w:rFonts w:asciiTheme="minorHAnsi" w:eastAsia="Calibri" w:hAnsiTheme="minorHAnsi" w:cs="Arial"/>
          <w:bCs/>
          <w:sz w:val="20"/>
        </w:rPr>
        <w:t xml:space="preserve"> energii elektrycznej za ich pośrednictwem, prawo dostępu i dojazdu do nich wraz z niezbędnym sprzętem od strony drogi publicznej dla przedstawicieli Inwestora lub wszystkich podmiotów i osób, którymi Inwestor posługuje się 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w:t>
      </w:r>
      <w:proofErr w:type="spellStart"/>
      <w:r w:rsidRPr="00B649C3">
        <w:rPr>
          <w:rFonts w:asciiTheme="minorHAnsi" w:eastAsia="Calibri" w:hAnsiTheme="minorHAnsi" w:cs="Arial"/>
          <w:bCs/>
          <w:sz w:val="20"/>
        </w:rPr>
        <w:t>przesyłu</w:t>
      </w:r>
      <w:proofErr w:type="spellEnd"/>
      <w:r w:rsidRPr="00B649C3">
        <w:rPr>
          <w:rFonts w:asciiTheme="minorHAnsi" w:eastAsia="Calibri" w:hAnsiTheme="minorHAnsi" w:cs="Arial"/>
          <w:bCs/>
          <w:sz w:val="20"/>
        </w:rPr>
        <w:t>, łącznie z możliwością wyprowadzania nowych obwodów, ewentualnej likwidacji i demontażu tych urządzeń</w:t>
      </w:r>
      <w:r w:rsidRPr="00B649C3">
        <w:rPr>
          <w:rFonts w:asciiTheme="minorHAnsi" w:eastAsiaTheme="minorHAnsi" w:hAnsiTheme="minorHAnsi" w:cs="Arial"/>
          <w:b/>
          <w:sz w:val="20"/>
        </w:rPr>
        <w:t>.</w:t>
      </w:r>
    </w:p>
    <w:p w14:paraId="422ADA30" w14:textId="77777777" w:rsidR="00B649C3" w:rsidRPr="00B649C3" w:rsidRDefault="00B649C3" w:rsidP="00B649C3">
      <w:pPr>
        <w:numPr>
          <w:ilvl w:val="0"/>
          <w:numId w:val="3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 pasie strefy wykonywania służebności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xml:space="preserve"> nie będą dokonywane  nasadzenia drzew i krzewów. </w:t>
      </w:r>
    </w:p>
    <w:p w14:paraId="01013C4E" w14:textId="77777777" w:rsidR="00B649C3" w:rsidRPr="00B649C3" w:rsidRDefault="00B649C3" w:rsidP="00B649C3">
      <w:pPr>
        <w:numPr>
          <w:ilvl w:val="0"/>
          <w:numId w:val="32"/>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Trasa przebiegu infrastruktury elektroenergetycznej zlokalizowanej na nieruchomości opisanej w §1 ust.1 w ramach służebności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wskazana została na mapie stanowiącej załącznik nr …… do niniejszego porozumienia oraz oznaczona kolorem …………….</w:t>
      </w:r>
    </w:p>
    <w:p w14:paraId="27734026" w14:textId="77777777" w:rsidR="00B649C3" w:rsidRPr="00B649C3" w:rsidRDefault="00B649C3" w:rsidP="00B649C3">
      <w:pPr>
        <w:spacing w:after="200" w:line="360" w:lineRule="auto"/>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§3</w:t>
      </w:r>
    </w:p>
    <w:p w14:paraId="0B70B40C" w14:textId="77777777" w:rsidR="00B649C3" w:rsidRPr="00B649C3" w:rsidRDefault="00B649C3" w:rsidP="00B649C3">
      <w:pPr>
        <w:spacing w:line="360" w:lineRule="auto"/>
        <w:ind w:left="142"/>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Właściciel nieruchomości  zobowiązuje  się do złożenia w formie aktu notarialnego oświadczenia o ustanowieniu służebności przesyłu w ciągu 30 dni od daty powiadomienia przez Przedsiębiorstwo Energetyczne. </w:t>
      </w:r>
    </w:p>
    <w:p w14:paraId="7DB7DED9" w14:textId="77777777" w:rsidR="00B649C3" w:rsidRPr="00B649C3" w:rsidRDefault="00B649C3" w:rsidP="00B649C3">
      <w:pPr>
        <w:spacing w:line="360" w:lineRule="auto"/>
        <w:rPr>
          <w:rFonts w:asciiTheme="minorHAnsi" w:eastAsiaTheme="minorHAnsi" w:hAnsiTheme="minorHAnsi" w:cstheme="minorHAnsi"/>
          <w:strike/>
          <w:sz w:val="20"/>
          <w:highlight w:val="yellow"/>
        </w:rPr>
      </w:pPr>
    </w:p>
    <w:p w14:paraId="11ED3304" w14:textId="77777777" w:rsidR="00B649C3" w:rsidRPr="00B649C3" w:rsidRDefault="00B649C3" w:rsidP="00B649C3">
      <w:pPr>
        <w:spacing w:after="200" w:line="280" w:lineRule="exact"/>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§4</w:t>
      </w:r>
    </w:p>
    <w:p w14:paraId="53CAEC34" w14:textId="77777777" w:rsidR="00B649C3" w:rsidRPr="00B649C3" w:rsidRDefault="00B649C3" w:rsidP="00B649C3">
      <w:pPr>
        <w:numPr>
          <w:ilvl w:val="0"/>
          <w:numId w:val="33"/>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Koszty notarialne, koszty opłat sądowych tytułem niezbędnych wpisów w księgach wieczystych związane </w:t>
      </w:r>
      <w:r w:rsidRPr="00B649C3">
        <w:rPr>
          <w:rFonts w:asciiTheme="minorHAnsi" w:eastAsiaTheme="minorHAnsi" w:hAnsiTheme="minorHAnsi" w:cstheme="minorHAnsi"/>
          <w:sz w:val="20"/>
        </w:rPr>
        <w:br/>
        <w:t xml:space="preserve">z ustanowieniem służebności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xml:space="preserve"> poniesie Inwestor. </w:t>
      </w:r>
    </w:p>
    <w:p w14:paraId="2AD4793C" w14:textId="77777777" w:rsidR="00B649C3" w:rsidRPr="00B649C3" w:rsidRDefault="00B649C3" w:rsidP="00B649C3">
      <w:pPr>
        <w:numPr>
          <w:ilvl w:val="0"/>
          <w:numId w:val="33"/>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Zapłata tych kosztów nastąpi w terminie 30 dni od daty wpływu faktury (wystawionej na PGE Dystrybucja S.A. Oddział Łódź) wraz z oryginałem wypisu aktu notarialnego zawierającego oświadczenie o ustanowieniu służebności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do kancelarii Oddziału Łódź albo właściwego Rejonu Energetycznego</w:t>
      </w:r>
      <w:del w:id="2" w:author="Siotor-Goździk Izabela [PGE Dystr. O.Łódź]" w:date="2024-01-23T10:06:00Z">
        <w:r w:rsidRPr="00B649C3" w:rsidDel="007108D9">
          <w:rPr>
            <w:rFonts w:asciiTheme="minorHAnsi" w:eastAsiaTheme="minorHAnsi" w:hAnsiTheme="minorHAnsi" w:cstheme="minorHAnsi"/>
            <w:sz w:val="20"/>
          </w:rPr>
          <w:delText>.</w:delText>
        </w:r>
      </w:del>
    </w:p>
    <w:p w14:paraId="343BAD51" w14:textId="77777777" w:rsidR="00B649C3" w:rsidRPr="00B649C3" w:rsidRDefault="00B649C3" w:rsidP="00B649C3">
      <w:pPr>
        <w:spacing w:line="360" w:lineRule="auto"/>
        <w:jc w:val="center"/>
        <w:rPr>
          <w:rFonts w:asciiTheme="minorHAnsi" w:eastAsiaTheme="minorHAnsi" w:hAnsiTheme="minorHAnsi" w:cstheme="minorHAnsi"/>
          <w:strike/>
          <w:sz w:val="20"/>
        </w:rPr>
      </w:pPr>
    </w:p>
    <w:p w14:paraId="7074D0F1" w14:textId="77777777" w:rsidR="00B649C3" w:rsidRPr="00B649C3" w:rsidRDefault="00B649C3" w:rsidP="00B649C3">
      <w:pPr>
        <w:spacing w:line="360" w:lineRule="auto"/>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§5</w:t>
      </w:r>
    </w:p>
    <w:p w14:paraId="4C80A98F" w14:textId="48C206EE" w:rsidR="00B649C3" w:rsidRPr="00B649C3" w:rsidRDefault="00B649C3" w:rsidP="00B649C3">
      <w:pPr>
        <w:numPr>
          <w:ilvl w:val="0"/>
          <w:numId w:val="34"/>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Oświadczenia po stronie Właściciela nieruchomości zawarte w niniejszym porozumieniu stanowią podstawę do wykazania przez Inwestora prawa do dysponowania nieruchomością na cele budowlane w rozumieniu art.4, art.32 ust.4 pkt.2 i art.33 ust.2 pkt.2 w związku z art. 3 pkt.11 </w:t>
      </w:r>
      <w:r w:rsidRPr="00B649C3">
        <w:rPr>
          <w:rFonts w:asciiTheme="minorHAnsi" w:eastAsiaTheme="minorHAnsi" w:hAnsiTheme="minorHAnsi" w:cstheme="minorHAnsi"/>
          <w:i/>
          <w:sz w:val="20"/>
        </w:rPr>
        <w:t>Prawa budowlanego</w:t>
      </w:r>
      <w:r w:rsidRPr="00B649C3">
        <w:rPr>
          <w:rFonts w:asciiTheme="minorHAnsi" w:eastAsiaTheme="minorHAnsi" w:hAnsiTheme="minorHAnsi" w:cstheme="minorHAnsi"/>
          <w:sz w:val="20"/>
        </w:rPr>
        <w:t xml:space="preserve"> i upoważniają </w:t>
      </w:r>
      <w:r>
        <w:rPr>
          <w:rFonts w:asciiTheme="minorHAnsi" w:eastAsiaTheme="minorHAnsi" w:hAnsiTheme="minorHAnsi" w:cstheme="minorHAnsi"/>
          <w:sz w:val="20"/>
        </w:rPr>
        <w:br/>
      </w:r>
      <w:r w:rsidRPr="00B649C3">
        <w:rPr>
          <w:rFonts w:asciiTheme="minorHAnsi" w:eastAsiaTheme="minorHAnsi" w:hAnsiTheme="minorHAnsi" w:cstheme="minorHAnsi"/>
          <w:sz w:val="20"/>
        </w:rPr>
        <w:t>do wydania decyzji o udzieleniu pozwolenia na budowę infrastruktury elektroenergetycznej.</w:t>
      </w:r>
    </w:p>
    <w:p w14:paraId="7EF59E19" w14:textId="77777777" w:rsidR="00B649C3" w:rsidRPr="00B649C3" w:rsidRDefault="00B649C3" w:rsidP="00B649C3">
      <w:pPr>
        <w:numPr>
          <w:ilvl w:val="0"/>
          <w:numId w:val="34"/>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 przypadku konieczności realizacji prac budowlanych przed złożeniem przez Inwestora w formie aktu notarialnego oświadczenia o ustanowieniu służebności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Właściciel nieruchomości wyraża niniejszym zgodę na realizację tychże prac i udostępnia nieruchomość na cele budowlane.</w:t>
      </w:r>
    </w:p>
    <w:p w14:paraId="2FBF2C67" w14:textId="77777777" w:rsidR="00B649C3" w:rsidRPr="00B649C3" w:rsidRDefault="00B649C3" w:rsidP="00B649C3">
      <w:pPr>
        <w:numPr>
          <w:ilvl w:val="0"/>
          <w:numId w:val="34"/>
        </w:numPr>
        <w:spacing w:after="200" w:line="360" w:lineRule="auto"/>
        <w:ind w:left="142" w:hanging="284"/>
        <w:contextualSpacing/>
        <w:rPr>
          <w:rFonts w:asciiTheme="minorHAnsi" w:eastAsiaTheme="minorHAnsi" w:hAnsiTheme="minorHAnsi" w:cstheme="minorHAnsi"/>
          <w:sz w:val="20"/>
        </w:rPr>
      </w:pPr>
      <w:r w:rsidRPr="00B649C3">
        <w:rPr>
          <w:rFonts w:asciiTheme="minorHAnsi" w:eastAsiaTheme="minorHAnsi" w:hAnsiTheme="minorHAnsi" w:cstheme="minorHAnsi"/>
          <w:sz w:val="20"/>
        </w:rPr>
        <w:lastRenderedPageBreak/>
        <w:t>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w:t>
      </w:r>
    </w:p>
    <w:p w14:paraId="5417470E" w14:textId="77777777" w:rsidR="00B649C3" w:rsidRPr="00B649C3" w:rsidRDefault="00B649C3" w:rsidP="00B649C3">
      <w:pPr>
        <w:spacing w:line="360" w:lineRule="auto"/>
        <w:ind w:left="142"/>
        <w:contextualSpacing/>
        <w:rPr>
          <w:rFonts w:asciiTheme="minorHAnsi" w:eastAsiaTheme="minorHAnsi" w:hAnsiTheme="minorHAnsi" w:cstheme="minorHAnsi"/>
          <w:sz w:val="20"/>
        </w:rPr>
      </w:pPr>
    </w:p>
    <w:p w14:paraId="1C0DC38C" w14:textId="77777777" w:rsidR="00B649C3" w:rsidRPr="00B649C3" w:rsidRDefault="00B649C3" w:rsidP="00B649C3">
      <w:pPr>
        <w:spacing w:line="240" w:lineRule="auto"/>
        <w:jc w:val="center"/>
        <w:rPr>
          <w:rFonts w:asciiTheme="minorHAnsi" w:hAnsiTheme="minorHAnsi" w:cstheme="minorHAnsi"/>
          <w:b/>
          <w:sz w:val="20"/>
        </w:rPr>
      </w:pPr>
      <w:r w:rsidRPr="00B649C3">
        <w:rPr>
          <w:rFonts w:asciiTheme="minorHAnsi" w:hAnsiTheme="minorHAnsi" w:cstheme="minorHAnsi"/>
          <w:b/>
          <w:sz w:val="20"/>
        </w:rPr>
        <w:t>§6</w:t>
      </w:r>
    </w:p>
    <w:p w14:paraId="57139512" w14:textId="77777777" w:rsidR="00B649C3" w:rsidRPr="00B649C3" w:rsidRDefault="00B649C3" w:rsidP="00B649C3">
      <w:pPr>
        <w:spacing w:line="240" w:lineRule="auto"/>
        <w:jc w:val="center"/>
        <w:rPr>
          <w:rFonts w:asciiTheme="minorHAnsi" w:hAnsiTheme="minorHAnsi" w:cstheme="minorHAnsi"/>
          <w:b/>
          <w:sz w:val="20"/>
        </w:rPr>
      </w:pPr>
    </w:p>
    <w:p w14:paraId="254AAAC2" w14:textId="77777777" w:rsidR="00B649C3" w:rsidRPr="00B649C3" w:rsidRDefault="00B649C3" w:rsidP="00B649C3">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3C859870" w14:textId="60AF1ADA" w:rsidR="00B649C3" w:rsidRPr="00B649C3" w:rsidRDefault="00B649C3" w:rsidP="00B649C3">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 xml:space="preserve">Opisane w ust. 1 odszkodowanie, które będzie jednorazowe i ostateczne, obejmować będzie wypłatę należności za zniszczone uprawy i nasadzenia, zniszczenie struktury gleby wraz z odszkodowaniem </w:t>
      </w:r>
      <w:r>
        <w:rPr>
          <w:rFonts w:asciiTheme="minorHAnsi" w:hAnsiTheme="minorHAnsi" w:cstheme="minorHAnsi"/>
          <w:sz w:val="20"/>
        </w:rPr>
        <w:br/>
      </w:r>
      <w:r w:rsidRPr="00B649C3">
        <w:rPr>
          <w:rFonts w:asciiTheme="minorHAnsi" w:hAnsiTheme="minorHAnsi" w:cstheme="minorHAnsi"/>
          <w:sz w:val="20"/>
        </w:rPr>
        <w:t xml:space="preserve">za rekultywację. wynikającym z realizacji inwestycji opisanej w </w:t>
      </w:r>
      <w:r w:rsidRPr="00B649C3">
        <w:rPr>
          <w:rFonts w:asciiTheme="minorHAnsi" w:hAnsiTheme="minorHAnsi" w:cstheme="minorHAnsi"/>
          <w:sz w:val="20"/>
        </w:rPr>
        <w:sym w:font="Times New Roman" w:char="00A7"/>
      </w:r>
      <w:r w:rsidRPr="00B649C3">
        <w:rPr>
          <w:rFonts w:asciiTheme="minorHAnsi" w:hAnsiTheme="minorHAnsi" w:cstheme="minorHAnsi"/>
          <w:sz w:val="20"/>
        </w:rPr>
        <w:t>1 ust.2.</w:t>
      </w:r>
    </w:p>
    <w:p w14:paraId="6C35D0DC" w14:textId="77777777" w:rsidR="00B649C3" w:rsidRPr="00B649C3" w:rsidRDefault="00B649C3" w:rsidP="00B649C3">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679A6F65" w14:textId="77777777" w:rsidR="00B649C3" w:rsidRPr="00B649C3" w:rsidRDefault="00B649C3" w:rsidP="00B649C3">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2AB0700D" w14:textId="77777777" w:rsidR="00B649C3" w:rsidRPr="00B649C3" w:rsidRDefault="00B649C3" w:rsidP="00B649C3">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4DC76DF3" w14:textId="77777777" w:rsidR="00B649C3" w:rsidRPr="00B649C3" w:rsidRDefault="00B649C3" w:rsidP="00B649C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§7</w:t>
      </w:r>
    </w:p>
    <w:p w14:paraId="76D1EB33" w14:textId="77777777" w:rsidR="00B649C3" w:rsidRPr="00B649C3" w:rsidRDefault="00B649C3" w:rsidP="00B649C3">
      <w:pPr>
        <w:numPr>
          <w:ilvl w:val="0"/>
          <w:numId w:val="22"/>
        </w:numPr>
        <w:tabs>
          <w:tab w:val="num" w:pos="284"/>
        </w:tabs>
        <w:spacing w:after="200" w:line="360" w:lineRule="auto"/>
        <w:ind w:left="284" w:hanging="284"/>
        <w:rPr>
          <w:rFonts w:asciiTheme="minorHAnsi" w:hAnsiTheme="minorHAnsi" w:cstheme="minorHAnsi"/>
          <w:sz w:val="20"/>
        </w:rPr>
      </w:pPr>
      <w:r w:rsidRPr="00B649C3">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w:t>
      </w:r>
      <w:proofErr w:type="spellStart"/>
      <w:r w:rsidRPr="00B649C3">
        <w:rPr>
          <w:rFonts w:asciiTheme="minorHAnsi" w:hAnsiTheme="minorHAnsi" w:cstheme="minorHAnsi"/>
          <w:sz w:val="20"/>
        </w:rPr>
        <w:t>nasadzeń</w:t>
      </w:r>
      <w:proofErr w:type="spellEnd"/>
      <w:r w:rsidRPr="00B649C3">
        <w:rPr>
          <w:rFonts w:asciiTheme="minorHAnsi" w:hAnsiTheme="minorHAnsi" w:cstheme="minorHAnsi"/>
          <w:sz w:val="20"/>
        </w:rPr>
        <w:t xml:space="preserve"> drzew wysokopiennych pod liniami napowietrznymi, nad liniami kablowymi oraz w pobliżu wybudowanych urządzeń elektroenergetycznych wymienionych w </w:t>
      </w:r>
      <w:r w:rsidRPr="00B649C3">
        <w:rPr>
          <w:rFonts w:asciiTheme="minorHAnsi" w:hAnsiTheme="minorHAnsi" w:cstheme="minorHAnsi"/>
          <w:sz w:val="20"/>
        </w:rPr>
        <w:sym w:font="Times New Roman" w:char="00A7"/>
      </w:r>
      <w:r w:rsidRPr="00B649C3">
        <w:rPr>
          <w:rFonts w:asciiTheme="minorHAnsi" w:hAnsiTheme="minorHAnsi" w:cstheme="minorHAnsi"/>
          <w:sz w:val="20"/>
        </w:rPr>
        <w:t xml:space="preserve">1 ust 2. </w:t>
      </w:r>
    </w:p>
    <w:p w14:paraId="6E390141" w14:textId="77777777" w:rsidR="00B649C3" w:rsidRPr="00B649C3" w:rsidRDefault="00B649C3" w:rsidP="00B649C3">
      <w:pPr>
        <w:numPr>
          <w:ilvl w:val="0"/>
          <w:numId w:val="22"/>
        </w:numPr>
        <w:tabs>
          <w:tab w:val="num" w:pos="284"/>
        </w:tabs>
        <w:spacing w:after="200" w:line="360" w:lineRule="auto"/>
        <w:ind w:left="284" w:hanging="284"/>
        <w:rPr>
          <w:rFonts w:asciiTheme="minorHAnsi" w:hAnsiTheme="minorHAnsi" w:cstheme="minorHAnsi"/>
          <w:sz w:val="20"/>
        </w:rPr>
      </w:pPr>
      <w:r w:rsidRPr="00B649C3">
        <w:rPr>
          <w:rFonts w:asciiTheme="minorHAnsi" w:hAnsiTheme="minorHAnsi" w:cstheme="minorHAnsi"/>
          <w:sz w:val="20"/>
        </w:rPr>
        <w:t>W przypadku sprzedaży nieruchomość w całości lub części, do której odnosi się niniejsza umowa, Właściciel nieruchomości zobowiązuje się pisemnie poinformować przyszłego nabywcę o zawartych w niej zobowiązaniach.</w:t>
      </w:r>
    </w:p>
    <w:p w14:paraId="1BF21307" w14:textId="77777777" w:rsidR="00B649C3" w:rsidRPr="00B649C3" w:rsidRDefault="00B649C3" w:rsidP="00B649C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§8</w:t>
      </w:r>
    </w:p>
    <w:p w14:paraId="30D0A320" w14:textId="0D04512E" w:rsidR="00B649C3" w:rsidRPr="00B649C3" w:rsidRDefault="00B649C3" w:rsidP="00B649C3">
      <w:pPr>
        <w:numPr>
          <w:ilvl w:val="0"/>
          <w:numId w:val="35"/>
        </w:numPr>
        <w:tabs>
          <w:tab w:val="left" w:pos="284"/>
        </w:tabs>
        <w:spacing w:after="200" w:line="360" w:lineRule="auto"/>
        <w:ind w:left="284" w:hanging="284"/>
        <w:rPr>
          <w:rFonts w:asciiTheme="minorHAnsi" w:eastAsiaTheme="minorHAnsi" w:hAnsiTheme="minorHAnsi" w:cstheme="minorHAnsi"/>
          <w:sz w:val="20"/>
        </w:rPr>
      </w:pPr>
      <w:r w:rsidRPr="00B649C3">
        <w:rPr>
          <w:rFonts w:asciiTheme="minorHAnsi" w:eastAsiaTheme="minorHAnsi" w:hAnsiTheme="minorHAnsi" w:cstheme="minorHAnsi"/>
          <w:sz w:val="20"/>
        </w:rPr>
        <w:t>Strony zobowiązują się nie wypowiadać niniejszego porozumienia przez czas używania zrealizowanych</w:t>
      </w:r>
      <w:r>
        <w:rPr>
          <w:rFonts w:asciiTheme="minorHAnsi" w:eastAsiaTheme="minorHAnsi" w:hAnsiTheme="minorHAnsi" w:cstheme="minorHAnsi"/>
          <w:sz w:val="20"/>
        </w:rPr>
        <w:br/>
      </w:r>
      <w:r w:rsidRPr="00B649C3">
        <w:rPr>
          <w:rFonts w:asciiTheme="minorHAnsi" w:eastAsiaTheme="minorHAnsi" w:hAnsiTheme="minorHAnsi" w:cstheme="minorHAnsi"/>
          <w:sz w:val="20"/>
        </w:rPr>
        <w:t>na jego podstawie urządzeń, a w razie wypowiedzenia będą zobowiązane  do poniesienia kosztów przebudowy i uzyskania innych  tytułów  prawnych do korzystania z nieruchomości.</w:t>
      </w:r>
    </w:p>
    <w:p w14:paraId="4F0EC336" w14:textId="77777777" w:rsidR="00B649C3" w:rsidRPr="00B649C3" w:rsidRDefault="00B649C3" w:rsidP="00B649C3">
      <w:pPr>
        <w:numPr>
          <w:ilvl w:val="0"/>
          <w:numId w:val="35"/>
        </w:numPr>
        <w:tabs>
          <w:tab w:val="left" w:pos="284"/>
        </w:tabs>
        <w:spacing w:after="200" w:line="360" w:lineRule="auto"/>
        <w:ind w:left="284"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Wszelkie zmiany niniejszego porozumienia wymagają formy pisemnej pod rygorem nieważności.</w:t>
      </w:r>
    </w:p>
    <w:p w14:paraId="0463DE7D" w14:textId="77777777" w:rsidR="00B649C3" w:rsidRPr="00B649C3" w:rsidRDefault="00B649C3" w:rsidP="00B649C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lastRenderedPageBreak/>
        <w:t>§9</w:t>
      </w:r>
    </w:p>
    <w:p w14:paraId="065B1C28" w14:textId="73F73A0C" w:rsidR="00B649C3" w:rsidRPr="00B649C3" w:rsidRDefault="00B649C3" w:rsidP="00B649C3">
      <w:pPr>
        <w:spacing w:line="360" w:lineRule="auto"/>
        <w:rPr>
          <w:rFonts w:asciiTheme="minorHAnsi" w:hAnsiTheme="minorHAnsi" w:cstheme="minorHAnsi"/>
          <w:sz w:val="20"/>
        </w:rPr>
      </w:pPr>
      <w:r w:rsidRPr="00B649C3">
        <w:rPr>
          <w:rFonts w:asciiTheme="minorHAnsi" w:hAnsiTheme="minorHAnsi" w:cstheme="minorHAnsi"/>
          <w:sz w:val="20"/>
        </w:rPr>
        <w:t>Dane osobowe pozyskane w wyniku procesu inwestycyjnego będą przez PGE Dystrybucja chronione zgodnie</w:t>
      </w:r>
      <w:r>
        <w:rPr>
          <w:rFonts w:asciiTheme="minorHAnsi" w:hAnsiTheme="minorHAnsi" w:cstheme="minorHAnsi"/>
          <w:sz w:val="20"/>
        </w:rPr>
        <w:br/>
      </w:r>
      <w:r w:rsidRPr="00B649C3">
        <w:rPr>
          <w:rFonts w:asciiTheme="minorHAnsi" w:hAnsiTheme="minorHAnsi" w:cstheme="minorHAnsi"/>
          <w:sz w:val="20"/>
        </w:rPr>
        <w:t>z zapisami zawartymi w Klauzuli Informacyjnej będącej załącznikiem do niniejszej umowy.</w:t>
      </w:r>
    </w:p>
    <w:p w14:paraId="7053ED97" w14:textId="77777777" w:rsidR="00B649C3" w:rsidRPr="00B649C3" w:rsidRDefault="00B649C3" w:rsidP="00B649C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§10</w:t>
      </w:r>
    </w:p>
    <w:p w14:paraId="5ECEA97F" w14:textId="09F025A5" w:rsidR="00B649C3" w:rsidRPr="00B649C3" w:rsidRDefault="00B649C3" w:rsidP="00B649C3">
      <w:pPr>
        <w:spacing w:line="360" w:lineRule="auto"/>
        <w:rPr>
          <w:rFonts w:asciiTheme="minorHAnsi" w:hAnsiTheme="minorHAnsi" w:cstheme="minorHAnsi"/>
          <w:sz w:val="20"/>
        </w:rPr>
      </w:pPr>
      <w:r w:rsidRPr="00B649C3">
        <w:rPr>
          <w:rFonts w:asciiTheme="minorHAnsi" w:hAnsiTheme="minorHAnsi" w:cstheme="minorHAnsi"/>
          <w:sz w:val="20"/>
        </w:rPr>
        <w:t>Wszelkie spory wynikające z realizacji niniejszej umowy rozstrzygać będą właściwe sądy powszechne,</w:t>
      </w:r>
      <w:r>
        <w:rPr>
          <w:rFonts w:asciiTheme="minorHAnsi" w:hAnsiTheme="minorHAnsi" w:cstheme="minorHAnsi"/>
          <w:sz w:val="20"/>
        </w:rPr>
        <w:br/>
      </w:r>
      <w:r w:rsidRPr="00B649C3">
        <w:rPr>
          <w:rFonts w:asciiTheme="minorHAnsi" w:hAnsiTheme="minorHAnsi" w:cstheme="minorHAnsi"/>
          <w:sz w:val="20"/>
        </w:rPr>
        <w:t>a w sprawach nieuregulowanych niniejszą umową zastosowanie mają przepisy Kodeksu cywilnego.</w:t>
      </w:r>
    </w:p>
    <w:p w14:paraId="39495FDA" w14:textId="77777777" w:rsidR="00B649C3" w:rsidRPr="00B649C3" w:rsidRDefault="00B649C3" w:rsidP="00B649C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§11</w:t>
      </w:r>
    </w:p>
    <w:p w14:paraId="4EEF0B8E" w14:textId="77777777" w:rsidR="00B649C3" w:rsidRPr="00B649C3" w:rsidRDefault="00B649C3" w:rsidP="00B649C3">
      <w:pPr>
        <w:spacing w:line="360" w:lineRule="auto"/>
        <w:rPr>
          <w:rFonts w:asciiTheme="minorHAnsi" w:hAnsiTheme="minorHAnsi" w:cstheme="minorHAnsi"/>
          <w:sz w:val="20"/>
        </w:rPr>
      </w:pPr>
      <w:r w:rsidRPr="00B649C3">
        <w:rPr>
          <w:rFonts w:asciiTheme="minorHAnsi" w:hAnsiTheme="minorHAnsi" w:cstheme="minorHAnsi"/>
          <w:sz w:val="20"/>
        </w:rPr>
        <w:t>Porozumienie  sporządzono w czterech jednobrzmiących egzemplarzach, w tym jednym dla Właściciela nieruchomości i trzech egzemplarzach dla Inwestora.</w:t>
      </w:r>
    </w:p>
    <w:p w14:paraId="439B2CDD" w14:textId="77777777" w:rsidR="00B649C3" w:rsidRPr="00B649C3" w:rsidRDefault="00B649C3" w:rsidP="00B649C3">
      <w:pPr>
        <w:spacing w:line="360" w:lineRule="auto"/>
        <w:rPr>
          <w:rFonts w:asciiTheme="minorHAnsi" w:hAnsiTheme="minorHAnsi" w:cstheme="minorHAnsi"/>
          <w:sz w:val="20"/>
        </w:rPr>
      </w:pPr>
    </w:p>
    <w:p w14:paraId="3314F1CD" w14:textId="77777777" w:rsidR="00B649C3" w:rsidRPr="00B649C3" w:rsidRDefault="00B649C3" w:rsidP="00B649C3">
      <w:pPr>
        <w:spacing w:line="360" w:lineRule="auto"/>
        <w:rPr>
          <w:rFonts w:asciiTheme="minorHAnsi" w:hAnsiTheme="minorHAnsi" w:cstheme="minorHAnsi"/>
          <w:sz w:val="20"/>
        </w:rPr>
      </w:pPr>
      <w:r w:rsidRPr="00B649C3">
        <w:rPr>
          <w:rFonts w:asciiTheme="minorHAnsi" w:hAnsiTheme="minorHAnsi" w:cstheme="minorHAnsi"/>
          <w:sz w:val="20"/>
        </w:rPr>
        <w:t>Załączniki:</w:t>
      </w:r>
    </w:p>
    <w:p w14:paraId="458D254E" w14:textId="77777777" w:rsidR="00B649C3" w:rsidRPr="00B649C3" w:rsidRDefault="00B649C3" w:rsidP="00B649C3">
      <w:pPr>
        <w:spacing w:line="240" w:lineRule="auto"/>
        <w:rPr>
          <w:rFonts w:asciiTheme="minorHAnsi" w:hAnsiTheme="minorHAnsi" w:cstheme="minorHAnsi"/>
          <w:sz w:val="20"/>
        </w:rPr>
      </w:pPr>
      <w:r w:rsidRPr="00B649C3">
        <w:rPr>
          <w:rFonts w:asciiTheme="minorHAnsi" w:hAnsiTheme="minorHAnsi" w:cstheme="minorHAnsi"/>
          <w:sz w:val="20"/>
        </w:rPr>
        <w:t>Załącznik nr 1 – Pełnomocnictwo przedstawiciela Inwestora.</w:t>
      </w:r>
    </w:p>
    <w:p w14:paraId="52DD0763" w14:textId="77777777" w:rsidR="00B649C3" w:rsidRPr="00B649C3" w:rsidRDefault="00B649C3" w:rsidP="00B649C3">
      <w:pPr>
        <w:spacing w:line="240" w:lineRule="auto"/>
        <w:rPr>
          <w:rFonts w:asciiTheme="minorHAnsi" w:hAnsiTheme="minorHAnsi" w:cstheme="minorHAnsi"/>
          <w:sz w:val="20"/>
        </w:rPr>
      </w:pPr>
      <w:r w:rsidRPr="00B649C3">
        <w:rPr>
          <w:rFonts w:asciiTheme="minorHAnsi" w:hAnsiTheme="minorHAnsi" w:cstheme="minorHAnsi"/>
          <w:sz w:val="20"/>
        </w:rPr>
        <w:t>Załącznik nr 2 – Załącznik graficzny.</w:t>
      </w:r>
    </w:p>
    <w:p w14:paraId="047149F1" w14:textId="77777777" w:rsidR="00B649C3" w:rsidRPr="00B649C3" w:rsidRDefault="00B649C3" w:rsidP="00B649C3">
      <w:pPr>
        <w:spacing w:line="240" w:lineRule="auto"/>
        <w:rPr>
          <w:rFonts w:asciiTheme="minorHAnsi" w:hAnsiTheme="minorHAnsi" w:cstheme="minorHAnsi"/>
          <w:sz w:val="20"/>
        </w:rPr>
      </w:pPr>
      <w:r w:rsidRPr="00B649C3">
        <w:rPr>
          <w:rFonts w:asciiTheme="minorHAnsi" w:hAnsiTheme="minorHAnsi" w:cstheme="minorHAnsi"/>
          <w:sz w:val="20"/>
        </w:rPr>
        <w:t>Załącznik nr 3 -  Klauzula Informacyjna</w:t>
      </w:r>
    </w:p>
    <w:p w14:paraId="092E6863" w14:textId="77777777" w:rsidR="00B649C3" w:rsidRPr="00B649C3" w:rsidRDefault="00B649C3" w:rsidP="00B649C3">
      <w:pPr>
        <w:spacing w:line="360" w:lineRule="auto"/>
        <w:rPr>
          <w:rFonts w:asciiTheme="minorHAnsi" w:hAnsiTheme="minorHAnsi" w:cstheme="minorHAnsi"/>
          <w:sz w:val="20"/>
        </w:rPr>
      </w:pPr>
      <w:r w:rsidRPr="00B649C3">
        <w:rPr>
          <w:rFonts w:asciiTheme="minorHAnsi" w:hAnsiTheme="minorHAnsi" w:cstheme="minorHAnsi"/>
          <w:sz w:val="20"/>
        </w:rPr>
        <w:t xml:space="preserve"> </w:t>
      </w:r>
    </w:p>
    <w:p w14:paraId="54675C87" w14:textId="77777777" w:rsidR="00B649C3" w:rsidRPr="00B649C3" w:rsidRDefault="00B649C3" w:rsidP="00B649C3">
      <w:pPr>
        <w:spacing w:line="360" w:lineRule="auto"/>
        <w:jc w:val="center"/>
        <w:rPr>
          <w:rFonts w:asciiTheme="minorHAnsi" w:hAnsiTheme="minorHAnsi" w:cstheme="minorHAnsi"/>
          <w:sz w:val="20"/>
        </w:rPr>
      </w:pPr>
      <w:r w:rsidRPr="00B649C3">
        <w:rPr>
          <w:rFonts w:asciiTheme="minorHAnsi" w:hAnsiTheme="minorHAnsi" w:cstheme="minorHAnsi"/>
          <w:sz w:val="20"/>
        </w:rPr>
        <w:t>Inwestor</w:t>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t xml:space="preserve">                                   Właściciel nieruchomości</w:t>
      </w:r>
    </w:p>
    <w:p w14:paraId="1C559A96" w14:textId="77777777" w:rsidR="00B649C3" w:rsidRPr="00B649C3" w:rsidRDefault="00B649C3" w:rsidP="00B649C3">
      <w:pPr>
        <w:spacing w:line="360" w:lineRule="auto"/>
        <w:rPr>
          <w:rFonts w:asciiTheme="minorHAnsi" w:hAnsiTheme="minorHAnsi" w:cstheme="minorHAnsi"/>
          <w:sz w:val="20"/>
        </w:rPr>
      </w:pPr>
    </w:p>
    <w:p w14:paraId="1B18236B" w14:textId="77777777" w:rsidR="00B649C3" w:rsidRPr="00B649C3" w:rsidRDefault="00B649C3" w:rsidP="00B649C3">
      <w:pPr>
        <w:spacing w:after="200" w:line="276" w:lineRule="auto"/>
        <w:jc w:val="left"/>
        <w:rPr>
          <w:rFonts w:asciiTheme="minorHAnsi" w:eastAsiaTheme="minorHAnsi" w:hAnsiTheme="minorHAnsi" w:cstheme="minorBidi"/>
          <w:szCs w:val="22"/>
        </w:rPr>
      </w:pPr>
    </w:p>
    <w:p w14:paraId="07F1107D" w14:textId="77777777" w:rsidR="00A6238A" w:rsidRPr="00A6238A" w:rsidRDefault="00A6238A" w:rsidP="00A6238A">
      <w:pPr>
        <w:rPr>
          <w:rFonts w:asciiTheme="minorHAnsi" w:hAnsiTheme="minorHAnsi" w:cstheme="minorHAnsi"/>
          <w:sz w:val="20"/>
        </w:rPr>
      </w:pPr>
    </w:p>
    <w:p w14:paraId="4700253F" w14:textId="77777777" w:rsidR="00A6238A" w:rsidRPr="00A6238A" w:rsidRDefault="00A6238A" w:rsidP="00A6238A">
      <w:pPr>
        <w:rPr>
          <w:rFonts w:asciiTheme="minorHAnsi" w:hAnsiTheme="minorHAnsi" w:cstheme="minorHAnsi"/>
          <w:sz w:val="20"/>
        </w:rPr>
      </w:pPr>
    </w:p>
    <w:p w14:paraId="4C1E636D" w14:textId="79BD8CD5" w:rsidR="00A6238A" w:rsidRDefault="00A6238A" w:rsidP="00A6238A">
      <w:pPr>
        <w:rPr>
          <w:rFonts w:asciiTheme="minorHAnsi" w:hAnsiTheme="minorHAnsi" w:cstheme="minorHAnsi"/>
          <w:sz w:val="20"/>
        </w:rPr>
      </w:pPr>
    </w:p>
    <w:p w14:paraId="77D0C388" w14:textId="7E6BC6FA" w:rsidR="00A6238A" w:rsidRDefault="00A6238A">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38AB9BA0" w14:textId="77777777" w:rsidR="007F1B03" w:rsidRPr="007F1B03" w:rsidRDefault="007F1B03" w:rsidP="007F1B03">
      <w:pPr>
        <w:rPr>
          <w:rFonts w:asciiTheme="minorHAnsi" w:hAnsiTheme="minorHAnsi" w:cstheme="minorHAnsi"/>
          <w:b/>
          <w:bCs/>
          <w:iCs/>
          <w:sz w:val="20"/>
        </w:rPr>
      </w:pPr>
    </w:p>
    <w:p w14:paraId="53DD5DB4" w14:textId="22462C8D" w:rsidR="00B649C3" w:rsidRPr="00A6238A" w:rsidRDefault="00B649C3" w:rsidP="00B649C3">
      <w:pPr>
        <w:rPr>
          <w:rFonts w:asciiTheme="minorHAnsi" w:hAnsiTheme="minorHAnsi" w:cstheme="minorHAnsi"/>
          <w:sz w:val="20"/>
        </w:rPr>
      </w:pPr>
      <w:r w:rsidRPr="007F1B03">
        <w:rPr>
          <w:rFonts w:asciiTheme="minorHAnsi" w:hAnsiTheme="minorHAnsi" w:cstheme="minorHAnsi"/>
          <w:b/>
          <w:bCs/>
          <w:iCs/>
          <w:sz w:val="20"/>
        </w:rPr>
        <w:t>Załącznik nr 1.</w:t>
      </w:r>
      <w:r>
        <w:rPr>
          <w:rFonts w:asciiTheme="minorHAnsi" w:hAnsiTheme="minorHAnsi" w:cstheme="minorHAnsi"/>
          <w:b/>
          <w:bCs/>
          <w:iCs/>
          <w:sz w:val="20"/>
        </w:rPr>
        <w:t>5</w:t>
      </w:r>
      <w:r w:rsidRPr="007F1B03">
        <w:rPr>
          <w:rFonts w:asciiTheme="minorHAnsi" w:hAnsiTheme="minorHAnsi" w:cstheme="minorHAnsi"/>
          <w:b/>
          <w:bCs/>
          <w:iCs/>
          <w:sz w:val="20"/>
        </w:rPr>
        <w:t xml:space="preserve"> do SWZ - </w:t>
      </w:r>
      <w:r w:rsidRPr="00EC1CD7">
        <w:rPr>
          <w:rFonts w:asciiTheme="minorHAnsi" w:hAnsiTheme="minorHAnsi" w:cstheme="minorHAnsi"/>
          <w:b/>
          <w:sz w:val="20"/>
        </w:rPr>
        <w:t xml:space="preserve">Wzór porozumienia o ustanowienie odpłatnej służebności </w:t>
      </w:r>
      <w:proofErr w:type="spellStart"/>
      <w:r w:rsidRPr="00EC1CD7">
        <w:rPr>
          <w:rFonts w:asciiTheme="minorHAnsi" w:hAnsiTheme="minorHAnsi" w:cstheme="minorHAnsi"/>
          <w:b/>
          <w:sz w:val="20"/>
        </w:rPr>
        <w:t>przesyłu</w:t>
      </w:r>
      <w:proofErr w:type="spellEnd"/>
    </w:p>
    <w:p w14:paraId="52774B7C" w14:textId="77777777" w:rsidR="007F1B03" w:rsidRPr="007F1B03" w:rsidRDefault="007F1B03" w:rsidP="007F1B03">
      <w:pPr>
        <w:rPr>
          <w:rFonts w:asciiTheme="minorHAnsi" w:hAnsiTheme="minorHAnsi" w:cstheme="minorHAnsi"/>
          <w:b/>
          <w:bCs/>
          <w:iCs/>
          <w:sz w:val="20"/>
        </w:rPr>
      </w:pPr>
    </w:p>
    <w:p w14:paraId="7912C5CC" w14:textId="77777777" w:rsidR="00037857" w:rsidRPr="00037857" w:rsidRDefault="00037857" w:rsidP="00037857">
      <w:pPr>
        <w:tabs>
          <w:tab w:val="left" w:pos="690"/>
          <w:tab w:val="center" w:pos="4479"/>
        </w:tabs>
        <w:jc w:val="center"/>
        <w:rPr>
          <w:rFonts w:asciiTheme="minorHAnsi" w:hAnsiTheme="minorHAnsi" w:cstheme="minorHAnsi"/>
          <w:b/>
          <w:sz w:val="20"/>
          <w:u w:val="single"/>
        </w:rPr>
      </w:pPr>
      <w:r w:rsidRPr="00037857">
        <w:rPr>
          <w:rFonts w:asciiTheme="minorHAnsi" w:hAnsiTheme="minorHAnsi" w:cstheme="minorHAnsi"/>
          <w:b/>
          <w:sz w:val="20"/>
          <w:u w:val="single"/>
        </w:rPr>
        <w:t>POROZUMIENIE</w:t>
      </w:r>
    </w:p>
    <w:p w14:paraId="603B18E5" w14:textId="77777777" w:rsidR="00037857" w:rsidRPr="00037857" w:rsidRDefault="00037857" w:rsidP="00037857">
      <w:pPr>
        <w:jc w:val="center"/>
        <w:rPr>
          <w:rFonts w:asciiTheme="minorHAnsi" w:hAnsiTheme="minorHAnsi" w:cstheme="minorHAnsi"/>
          <w:b/>
          <w:sz w:val="20"/>
          <w:u w:val="single"/>
        </w:rPr>
      </w:pPr>
    </w:p>
    <w:p w14:paraId="5636F7B6" w14:textId="77777777" w:rsidR="00037857" w:rsidRPr="00037857" w:rsidRDefault="00037857" w:rsidP="00037857">
      <w:pPr>
        <w:rPr>
          <w:rFonts w:asciiTheme="minorHAnsi" w:hAnsiTheme="minorHAnsi" w:cstheme="minorHAnsi"/>
          <w:sz w:val="20"/>
        </w:rPr>
      </w:pPr>
      <w:r w:rsidRPr="00037857">
        <w:rPr>
          <w:rFonts w:asciiTheme="minorHAnsi" w:hAnsiTheme="minorHAnsi" w:cstheme="minorHAnsi"/>
          <w:sz w:val="20"/>
        </w:rPr>
        <w:t>zawarte w dniu .................................. w ………………………………………………… pomiędzy:</w:t>
      </w:r>
    </w:p>
    <w:p w14:paraId="15C9D7E3" w14:textId="4FA0AB44" w:rsidR="00037857" w:rsidRPr="00037857" w:rsidRDefault="00037857" w:rsidP="00037857">
      <w:pPr>
        <w:rPr>
          <w:rFonts w:asciiTheme="minorHAnsi" w:hAnsiTheme="minorHAnsi" w:cstheme="minorHAnsi"/>
          <w:sz w:val="20"/>
        </w:rPr>
      </w:pPr>
      <w:r w:rsidRPr="0003785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037857">
        <w:rPr>
          <w:rFonts w:asciiTheme="minorHAnsi" w:hAnsiTheme="minorHAnsi" w:cstheme="minorHAnsi"/>
          <w:bCs/>
          <w:sz w:val="20"/>
        </w:rPr>
        <w:t xml:space="preserve">PGE Dystrybucja Spółka Akcyjna Oddział Łódź </w:t>
      </w:r>
      <w:r w:rsidRPr="00037857">
        <w:rPr>
          <w:rFonts w:asciiTheme="minorHAnsi" w:hAnsiTheme="minorHAnsi" w:cstheme="minorHAnsi"/>
          <w:sz w:val="20"/>
        </w:rPr>
        <w:t>z siedzibą w Łodzi, adres:</w:t>
      </w:r>
      <w:r>
        <w:rPr>
          <w:rFonts w:asciiTheme="minorHAnsi" w:hAnsiTheme="minorHAnsi" w:cstheme="minorHAnsi"/>
          <w:sz w:val="20"/>
        </w:rPr>
        <w:t xml:space="preserve"> </w:t>
      </w:r>
      <w:r w:rsidRPr="00037857">
        <w:rPr>
          <w:rFonts w:asciiTheme="minorHAnsi" w:hAnsiTheme="minorHAnsi" w:cstheme="minorHAnsi"/>
          <w:sz w:val="20"/>
        </w:rPr>
        <w:t>90-021 Łódź, ul. Tuwima 58, reprezentowaną w niniejszej umowie na podstawie pełnomocnictwa z dnia ………………………………… (stanowiącego załącznik nr 1) przez:</w:t>
      </w:r>
    </w:p>
    <w:p w14:paraId="7B6BDFFA" w14:textId="77777777" w:rsidR="00037857" w:rsidRPr="00037857" w:rsidRDefault="00037857" w:rsidP="00037857">
      <w:pPr>
        <w:rPr>
          <w:rFonts w:asciiTheme="minorHAnsi" w:hAnsiTheme="minorHAnsi" w:cstheme="minorHAnsi"/>
          <w:sz w:val="20"/>
        </w:rPr>
      </w:pPr>
    </w:p>
    <w:p w14:paraId="747C62B8" w14:textId="47C26215" w:rsidR="00037857" w:rsidRPr="00037857" w:rsidRDefault="00037857" w:rsidP="00037857">
      <w:pPr>
        <w:rPr>
          <w:rFonts w:asciiTheme="minorHAnsi" w:hAnsiTheme="minorHAnsi" w:cstheme="minorHAnsi"/>
          <w:sz w:val="20"/>
        </w:rPr>
      </w:pPr>
      <w:r w:rsidRPr="00037857">
        <w:rPr>
          <w:rFonts w:asciiTheme="minorHAnsi" w:hAnsiTheme="minorHAnsi" w:cstheme="minorHAnsi"/>
          <w:sz w:val="20"/>
          <w:vertAlign w:val="superscript"/>
        </w:rPr>
        <w:t>………………………………………………………………………………………………………………………………………………………………………………………………………………………………………………………………………</w:t>
      </w:r>
      <w:r w:rsidRPr="00037857">
        <w:rPr>
          <w:rFonts w:asciiTheme="minorHAnsi" w:hAnsiTheme="minorHAnsi" w:cstheme="minorHAnsi"/>
          <w:sz w:val="20"/>
          <w:vertAlign w:val="superscript"/>
        </w:rPr>
        <w:br/>
      </w:r>
      <w:r w:rsidRPr="00037857">
        <w:rPr>
          <w:rFonts w:asciiTheme="minorHAnsi" w:hAnsiTheme="minorHAnsi" w:cstheme="minorHAnsi"/>
          <w:sz w:val="20"/>
        </w:rPr>
        <w:t xml:space="preserve">zwaną w dalszej części umowy </w:t>
      </w:r>
      <w:r w:rsidRPr="00037857">
        <w:rPr>
          <w:rFonts w:asciiTheme="minorHAnsi" w:hAnsiTheme="minorHAnsi" w:cstheme="minorHAnsi"/>
          <w:b/>
          <w:sz w:val="20"/>
        </w:rPr>
        <w:t>Inwestorem</w:t>
      </w:r>
      <w:r w:rsidRPr="00037857">
        <w:rPr>
          <w:rFonts w:asciiTheme="minorHAnsi" w:hAnsiTheme="minorHAnsi" w:cstheme="minorHAnsi"/>
          <w:sz w:val="20"/>
        </w:rPr>
        <w:t xml:space="preserve">, </w:t>
      </w:r>
    </w:p>
    <w:p w14:paraId="62E41212" w14:textId="77777777" w:rsidR="00037857" w:rsidRPr="00037857" w:rsidRDefault="00037857" w:rsidP="00037857">
      <w:pPr>
        <w:rPr>
          <w:rFonts w:asciiTheme="minorHAnsi" w:hAnsiTheme="minorHAnsi" w:cstheme="minorHAnsi"/>
          <w:sz w:val="20"/>
        </w:rPr>
      </w:pPr>
      <w:r w:rsidRPr="00037857">
        <w:rPr>
          <w:rFonts w:asciiTheme="minorHAnsi" w:hAnsiTheme="minorHAnsi" w:cstheme="minorHAnsi"/>
          <w:sz w:val="20"/>
        </w:rPr>
        <w:t>a</w:t>
      </w:r>
    </w:p>
    <w:p w14:paraId="629625A9" w14:textId="77777777" w:rsidR="00037857" w:rsidRPr="00037857" w:rsidRDefault="00037857" w:rsidP="00037857">
      <w:pPr>
        <w:spacing w:after="120" w:line="240" w:lineRule="auto"/>
        <w:rPr>
          <w:rFonts w:asciiTheme="minorHAnsi" w:eastAsiaTheme="minorHAnsi" w:hAnsiTheme="minorHAnsi" w:cstheme="minorHAnsi"/>
          <w:b/>
          <w:sz w:val="20"/>
        </w:rPr>
      </w:pPr>
      <w:r w:rsidRPr="00037857">
        <w:rPr>
          <w:rFonts w:asciiTheme="minorHAnsi" w:eastAsiaTheme="minorHAnsi" w:hAnsiTheme="minorHAnsi" w:cstheme="minorHAnsi"/>
          <w:sz w:val="20"/>
        </w:rPr>
        <w:t>Panią/Panem ............................................................................................</w:t>
      </w:r>
      <w:r w:rsidRPr="00037857">
        <w:rPr>
          <w:rFonts w:asciiTheme="minorHAnsi" w:eastAsiaTheme="minorHAnsi" w:hAnsiTheme="minorHAnsi" w:cstheme="minorHAnsi"/>
          <w:b/>
          <w:sz w:val="20"/>
        </w:rPr>
        <w:t xml:space="preserve"> </w:t>
      </w:r>
    </w:p>
    <w:p w14:paraId="352FBE87" w14:textId="77777777" w:rsidR="00037857" w:rsidRPr="00037857" w:rsidRDefault="00037857" w:rsidP="00037857">
      <w:pPr>
        <w:spacing w:after="120" w:line="240" w:lineRule="auto"/>
        <w:rPr>
          <w:rFonts w:asciiTheme="minorHAnsi" w:eastAsiaTheme="minorHAnsi" w:hAnsiTheme="minorHAnsi" w:cstheme="minorHAnsi"/>
          <w:bCs/>
          <w:sz w:val="20"/>
        </w:rPr>
      </w:pPr>
      <w:r w:rsidRPr="00037857">
        <w:rPr>
          <w:rFonts w:asciiTheme="minorHAnsi" w:eastAsiaTheme="minorHAnsi" w:hAnsiTheme="minorHAnsi" w:cstheme="minorHAnsi"/>
          <w:bCs/>
          <w:sz w:val="20"/>
        </w:rPr>
        <w:t>zam. w .......................................................................................................</w:t>
      </w:r>
    </w:p>
    <w:p w14:paraId="03AD1DBC" w14:textId="77777777" w:rsidR="00037857" w:rsidRPr="00037857" w:rsidRDefault="00037857" w:rsidP="00037857">
      <w:pPr>
        <w:spacing w:after="120" w:line="240" w:lineRule="auto"/>
        <w:rPr>
          <w:rFonts w:asciiTheme="minorHAnsi" w:eastAsiaTheme="minorHAnsi" w:hAnsiTheme="minorHAnsi" w:cstheme="minorHAnsi"/>
          <w:bCs/>
          <w:i/>
          <w:sz w:val="20"/>
        </w:rPr>
      </w:pPr>
      <w:r w:rsidRPr="00037857">
        <w:rPr>
          <w:rFonts w:asciiTheme="minorHAnsi" w:eastAsiaTheme="minorHAnsi" w:hAnsiTheme="minorHAnsi" w:cstheme="minorHAnsi"/>
          <w:bCs/>
          <w:sz w:val="20"/>
        </w:rPr>
        <w:t>PESEL: ........................................................................................................</w:t>
      </w:r>
    </w:p>
    <w:p w14:paraId="235A5CDC" w14:textId="77777777" w:rsidR="00037857" w:rsidRPr="00037857" w:rsidRDefault="00037857" w:rsidP="00037857">
      <w:pPr>
        <w:spacing w:after="120" w:line="240" w:lineRule="auto"/>
        <w:rPr>
          <w:rFonts w:asciiTheme="minorHAnsi" w:eastAsiaTheme="minorHAnsi" w:hAnsiTheme="minorHAnsi" w:cstheme="minorHAnsi"/>
          <w:bCs/>
          <w:i/>
          <w:sz w:val="20"/>
        </w:rPr>
      </w:pPr>
      <w:r w:rsidRPr="00037857">
        <w:rPr>
          <w:rFonts w:asciiTheme="minorHAnsi" w:eastAsiaTheme="minorHAnsi" w:hAnsiTheme="minorHAnsi" w:cstheme="minorHAnsi"/>
          <w:bCs/>
          <w:i/>
          <w:sz w:val="20"/>
        </w:rPr>
        <w:t>Legitymującą/</w:t>
      </w:r>
      <w:proofErr w:type="spellStart"/>
      <w:r w:rsidRPr="00037857">
        <w:rPr>
          <w:rFonts w:asciiTheme="minorHAnsi" w:eastAsiaTheme="minorHAnsi" w:hAnsiTheme="minorHAnsi" w:cstheme="minorHAnsi"/>
          <w:bCs/>
          <w:i/>
          <w:sz w:val="20"/>
        </w:rPr>
        <w:t>ym</w:t>
      </w:r>
      <w:proofErr w:type="spellEnd"/>
      <w:r w:rsidRPr="00037857">
        <w:rPr>
          <w:rFonts w:asciiTheme="minorHAnsi" w:eastAsiaTheme="minorHAnsi" w:hAnsiTheme="minorHAnsi" w:cstheme="minorHAnsi"/>
          <w:bCs/>
          <w:i/>
          <w:sz w:val="20"/>
        </w:rPr>
        <w:t xml:space="preserve">  się dowodem osobistym  ..............................................</w:t>
      </w:r>
    </w:p>
    <w:p w14:paraId="5CA93A2A" w14:textId="77777777" w:rsidR="00037857" w:rsidRPr="00037857" w:rsidRDefault="00037857" w:rsidP="00037857">
      <w:pPr>
        <w:rPr>
          <w:rFonts w:asciiTheme="minorHAnsi" w:hAnsiTheme="minorHAnsi" w:cstheme="minorHAnsi"/>
          <w:sz w:val="20"/>
        </w:rPr>
      </w:pPr>
      <w:r w:rsidRPr="00037857">
        <w:rPr>
          <w:rFonts w:asciiTheme="minorHAnsi" w:hAnsiTheme="minorHAnsi" w:cstheme="minorHAnsi"/>
          <w:sz w:val="20"/>
        </w:rPr>
        <w:t>zwaną/</w:t>
      </w:r>
      <w:proofErr w:type="spellStart"/>
      <w:r w:rsidRPr="00037857">
        <w:rPr>
          <w:rFonts w:asciiTheme="minorHAnsi" w:hAnsiTheme="minorHAnsi" w:cstheme="minorHAnsi"/>
          <w:sz w:val="20"/>
        </w:rPr>
        <w:t>ym</w:t>
      </w:r>
      <w:proofErr w:type="spellEnd"/>
      <w:r w:rsidRPr="00037857">
        <w:rPr>
          <w:rFonts w:asciiTheme="minorHAnsi" w:hAnsiTheme="minorHAnsi" w:cstheme="minorHAnsi"/>
          <w:sz w:val="20"/>
        </w:rPr>
        <w:t xml:space="preserve"> dalej </w:t>
      </w:r>
      <w:r w:rsidRPr="00037857">
        <w:rPr>
          <w:rFonts w:asciiTheme="minorHAnsi" w:hAnsiTheme="minorHAnsi" w:cstheme="minorHAnsi"/>
          <w:b/>
          <w:sz w:val="20"/>
        </w:rPr>
        <w:t>Właścicielem nieruchomości</w:t>
      </w:r>
      <w:r w:rsidRPr="00037857">
        <w:rPr>
          <w:rFonts w:asciiTheme="minorHAnsi" w:hAnsiTheme="minorHAnsi" w:cstheme="minorHAnsi"/>
          <w:sz w:val="20"/>
        </w:rPr>
        <w:t>.</w:t>
      </w:r>
    </w:p>
    <w:p w14:paraId="632939B8" w14:textId="77777777" w:rsidR="00037857" w:rsidRPr="00037857" w:rsidRDefault="00037857" w:rsidP="00EC1CD7">
      <w:pPr>
        <w:numPr>
          <w:ilvl w:val="0"/>
          <w:numId w:val="39"/>
        </w:numPr>
        <w:spacing w:after="200" w:line="276" w:lineRule="auto"/>
        <w:jc w:val="center"/>
        <w:rPr>
          <w:rFonts w:asciiTheme="minorHAnsi" w:hAnsiTheme="minorHAnsi" w:cstheme="minorHAnsi"/>
          <w:b/>
          <w:sz w:val="20"/>
        </w:rPr>
      </w:pPr>
    </w:p>
    <w:p w14:paraId="3F98273A" w14:textId="77777777" w:rsidR="00037857" w:rsidRPr="00037857" w:rsidRDefault="00037857" w:rsidP="00037857">
      <w:pPr>
        <w:spacing w:line="360" w:lineRule="auto"/>
        <w:rPr>
          <w:rFonts w:asciiTheme="minorHAnsi" w:eastAsiaTheme="minorHAnsi" w:hAnsiTheme="minorHAnsi" w:cstheme="minorHAnsi"/>
          <w:sz w:val="20"/>
        </w:rPr>
      </w:pPr>
      <w:r w:rsidRPr="00037857">
        <w:rPr>
          <w:rFonts w:asciiTheme="minorHAnsi" w:hAnsiTheme="minorHAnsi" w:cstheme="minorHAnsi"/>
          <w:sz w:val="20"/>
        </w:rPr>
        <w:t>Właściciel nieruchomości oświadcza, że:</w:t>
      </w:r>
    </w:p>
    <w:p w14:paraId="4B25BEAD" w14:textId="77777777" w:rsidR="00037857" w:rsidRPr="00037857" w:rsidRDefault="00037857" w:rsidP="00EC1CD7">
      <w:pPr>
        <w:numPr>
          <w:ilvl w:val="0"/>
          <w:numId w:val="31"/>
        </w:numPr>
        <w:spacing w:after="200" w:line="360" w:lineRule="auto"/>
        <w:contextualSpacing/>
        <w:rPr>
          <w:rFonts w:asciiTheme="minorHAnsi" w:eastAsiaTheme="minorHAnsi" w:hAnsiTheme="minorHAnsi" w:cstheme="minorHAnsi"/>
          <w:sz w:val="20"/>
        </w:rPr>
      </w:pPr>
      <w:r w:rsidRPr="00037857">
        <w:rPr>
          <w:rFonts w:asciiTheme="minorHAnsi" w:eastAsiaTheme="minorHAnsi" w:hAnsiTheme="minorHAnsi" w:cstheme="minorHAnsi"/>
          <w:sz w:val="20"/>
        </w:rPr>
        <w:t xml:space="preserve">jest właścicielem/użytkownikiem wieczystym nieruchomości, uregulowanej w księdze wieczystej </w:t>
      </w:r>
      <w:r w:rsidRPr="00037857">
        <w:rPr>
          <w:rFonts w:asciiTheme="minorHAnsi" w:eastAsiaTheme="minorHAnsi" w:hAnsiTheme="minorHAnsi" w:cstheme="minorHAnsi"/>
          <w:sz w:val="20"/>
        </w:rPr>
        <w:br/>
        <w:t>KW nr ………………..………….…… prowadzonej przez Sąd Rejonowy w ............................., położonej w ………………………………….………….., przy ul. …………………………………………….., obręb, w skład której wchodzi/ą  działka/działki gruntu, oznaczona/e w ewidencji gruntów nr ………………………………</w:t>
      </w:r>
    </w:p>
    <w:p w14:paraId="0210CE30" w14:textId="46F6DC03" w:rsidR="00037857" w:rsidRPr="00037857" w:rsidRDefault="00037857" w:rsidP="00EC1CD7">
      <w:pPr>
        <w:numPr>
          <w:ilvl w:val="0"/>
          <w:numId w:val="31"/>
        </w:numPr>
        <w:spacing w:after="200" w:line="276" w:lineRule="auto"/>
        <w:contextualSpacing/>
        <w:rPr>
          <w:rFonts w:asciiTheme="minorHAnsi" w:hAnsiTheme="minorHAnsi" w:cstheme="minorHAnsi"/>
          <w:sz w:val="20"/>
        </w:rPr>
      </w:pPr>
      <w:r w:rsidRPr="00037857">
        <w:rPr>
          <w:rFonts w:asciiTheme="minorHAnsi" w:hAnsiTheme="minorHAnsi" w:cstheme="minorHAnsi"/>
          <w:sz w:val="20"/>
        </w:rPr>
        <w:t>wyraża zgodę na udostępnienie swojej nieruchomości w celu budowy urządzeń elektroenergetycznych w postaci: ………………………………………..……………………………………………………………………………………………………………………………</w:t>
      </w:r>
    </w:p>
    <w:p w14:paraId="59C2CB06" w14:textId="77777777" w:rsidR="00037857" w:rsidRPr="00037857" w:rsidRDefault="00037857" w:rsidP="00037857">
      <w:pPr>
        <w:rPr>
          <w:rFonts w:asciiTheme="minorHAnsi" w:hAnsiTheme="minorHAnsi" w:cstheme="minorHAnsi"/>
          <w:sz w:val="20"/>
        </w:rPr>
      </w:pPr>
    </w:p>
    <w:p w14:paraId="20F378E1" w14:textId="77777777" w:rsidR="00037857" w:rsidRPr="00037857" w:rsidRDefault="00037857" w:rsidP="00037857">
      <w:pPr>
        <w:jc w:val="center"/>
        <w:rPr>
          <w:rFonts w:asciiTheme="minorHAnsi" w:hAnsiTheme="minorHAnsi" w:cstheme="minorHAnsi"/>
          <w:b/>
          <w:sz w:val="20"/>
        </w:rPr>
      </w:pPr>
      <w:r w:rsidRPr="00037857">
        <w:rPr>
          <w:rFonts w:asciiTheme="minorHAnsi" w:hAnsiTheme="minorHAnsi" w:cstheme="minorHAnsi"/>
          <w:b/>
          <w:sz w:val="20"/>
        </w:rPr>
        <w:t>§2</w:t>
      </w:r>
    </w:p>
    <w:p w14:paraId="37711619" w14:textId="77777777" w:rsidR="00037857" w:rsidRPr="00037857" w:rsidRDefault="00037857" w:rsidP="00037857">
      <w:pPr>
        <w:jc w:val="center"/>
        <w:rPr>
          <w:rFonts w:asciiTheme="minorHAnsi" w:hAnsiTheme="minorHAnsi" w:cstheme="minorHAnsi"/>
          <w:b/>
          <w:sz w:val="20"/>
        </w:rPr>
      </w:pPr>
    </w:p>
    <w:p w14:paraId="08698611" w14:textId="77777777" w:rsidR="00037857" w:rsidRPr="00037857" w:rsidRDefault="00037857" w:rsidP="00EC1CD7">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Właściciel nieruchomości  ustanowi, na czas nieokreślony, na rzecz </w:t>
      </w:r>
      <w:r w:rsidRPr="00037857">
        <w:rPr>
          <w:rFonts w:asciiTheme="minorHAnsi" w:eastAsiaTheme="minorHAnsi" w:hAnsiTheme="minorHAnsi" w:cstheme="minorHAnsi"/>
          <w:b/>
          <w:sz w:val="20"/>
        </w:rPr>
        <w:t>PGE Dystrybucja S.A. z siedzibą w Lublinie</w:t>
      </w:r>
      <w:r w:rsidRPr="00037857">
        <w:rPr>
          <w:rFonts w:asciiTheme="minorHAnsi" w:eastAsiaTheme="minorHAnsi" w:hAnsiTheme="minorHAnsi" w:cstheme="minorHAnsi"/>
          <w:sz w:val="20"/>
        </w:rPr>
        <w:t xml:space="preserve"> odpłatną służebność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xml:space="preserve"> na nieruchomości /prawie użytkowania wieczystego, opisanej w § 1 ust.1, przy czym wykonywanie tego prawa ograniczać się będzie do wchodzącej w skład tej nieruchomości działki/działek  nr ………………….</w:t>
      </w:r>
    </w:p>
    <w:p w14:paraId="5348EA81" w14:textId="2FE859CC" w:rsidR="00037857" w:rsidRPr="00037857" w:rsidRDefault="00037857" w:rsidP="00EC1CD7">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Służebność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xml:space="preserve">, o której mowa w ust.1 niniejszego paragrafu, będzie polegała na prawie korzystania </w:t>
      </w:r>
      <w:r w:rsidR="00EC1CD7">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z pasa gruntu na trasie przebiegu infrastruktury elektroenergetycznej, w tym: </w:t>
      </w:r>
    </w:p>
    <w:p w14:paraId="2F5936C6" w14:textId="77777777" w:rsidR="00037857" w:rsidRPr="00037857" w:rsidRDefault="00037857" w:rsidP="00EC1CD7">
      <w:pPr>
        <w:numPr>
          <w:ilvl w:val="0"/>
          <w:numId w:val="37"/>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pasa gruntu wzdłuż trasy sieci kablowej/napowietrznej o długości…… i szerokości…… tj. o pow. ……m² wraz ze złączem kablowym/złączami kablowymi/stanowiskiem/stanowiskami słupowymi, </w:t>
      </w:r>
    </w:p>
    <w:p w14:paraId="0C971097" w14:textId="77777777" w:rsidR="00037857" w:rsidRPr="00037857" w:rsidRDefault="00037857" w:rsidP="00EC1CD7">
      <w:pPr>
        <w:numPr>
          <w:ilvl w:val="0"/>
          <w:numId w:val="37"/>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powierzchni gruntu pod słupową stacją transformatorową wraz z obrysem, przy pasie wykonywania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xml:space="preserve"> o wymiarach ……x ….. , tj. o pow. ……m²,</w:t>
      </w:r>
    </w:p>
    <w:p w14:paraId="1A642F59" w14:textId="77777777" w:rsidR="00037857" w:rsidRPr="00037857" w:rsidRDefault="00037857" w:rsidP="00EC1CD7">
      <w:pPr>
        <w:numPr>
          <w:ilvl w:val="0"/>
          <w:numId w:val="37"/>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lastRenderedPageBreak/>
        <w:t xml:space="preserve">powierzchni stacji transformatorowej wnętrzowej/wolnostojącej, zlokalizowanej na działce gruntu nr…… /pomieszczenia stacji transformatorowej, w budynku, posadowionym na działce gruntu nr………,przy pasie wykonywania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xml:space="preserve"> o wymiarach ……x ….. tj. o pow.……..m².</w:t>
      </w:r>
    </w:p>
    <w:p w14:paraId="10792F8B" w14:textId="77777777" w:rsidR="00037857" w:rsidRPr="00037857" w:rsidRDefault="00037857" w:rsidP="00EC1CD7">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Służebność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xml:space="preserve"> obejmuje prawo wybudowania oraz </w:t>
      </w:r>
      <w:r w:rsidRPr="00037857">
        <w:rPr>
          <w:rFonts w:asciiTheme="minorHAnsi" w:eastAsia="Calibri" w:hAnsiTheme="minorHAnsi" w:cs="Arial"/>
          <w:bCs/>
          <w:sz w:val="20"/>
        </w:rPr>
        <w:t xml:space="preserve"> korzystania z nieruchomości obciążonej, na której znajdują się urządzenia elektroenergetyczne w tym urządzenia powiązane, w szczególności prawo do utrzymywania na niej urządzeń i instalacji elektroenergetycznych, dystrybucji/</w:t>
      </w:r>
      <w:proofErr w:type="spellStart"/>
      <w:r w:rsidRPr="00037857">
        <w:rPr>
          <w:rFonts w:asciiTheme="minorHAnsi" w:eastAsia="Calibri" w:hAnsiTheme="minorHAnsi" w:cs="Arial"/>
          <w:bCs/>
          <w:sz w:val="20"/>
        </w:rPr>
        <w:t>przesyłu</w:t>
      </w:r>
      <w:proofErr w:type="spellEnd"/>
      <w:r w:rsidRPr="00037857">
        <w:rPr>
          <w:rFonts w:asciiTheme="minorHAnsi" w:eastAsia="Calibri" w:hAnsiTheme="minorHAnsi" w:cs="Arial"/>
          <w:bCs/>
          <w:sz w:val="20"/>
        </w:rPr>
        <w:t xml:space="preserve"> energii elektrycznej za ich pośrednictwem, prawo dostępu i dojazdu do nich wraz z niezbędnym sprzętem od strony drogi publicznej dla przedstawicieli Inwestora lub wszystkich podmiotów i osób, którymi Inwestor posługuje się 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w:t>
      </w:r>
      <w:proofErr w:type="spellStart"/>
      <w:r w:rsidRPr="00037857">
        <w:rPr>
          <w:rFonts w:asciiTheme="minorHAnsi" w:eastAsia="Calibri" w:hAnsiTheme="minorHAnsi" w:cs="Arial"/>
          <w:bCs/>
          <w:sz w:val="20"/>
        </w:rPr>
        <w:t>przesyłu</w:t>
      </w:r>
      <w:proofErr w:type="spellEnd"/>
      <w:r w:rsidRPr="00037857">
        <w:rPr>
          <w:rFonts w:asciiTheme="minorHAnsi" w:eastAsia="Calibri" w:hAnsiTheme="minorHAnsi" w:cs="Arial"/>
          <w:bCs/>
          <w:sz w:val="20"/>
        </w:rPr>
        <w:t>, łącznie z możliwością wyprowadzania nowych obwodów, ewentualnej likwidacji i demontażu tych urządzeń</w:t>
      </w:r>
      <w:r w:rsidRPr="00037857">
        <w:rPr>
          <w:rFonts w:asciiTheme="minorHAnsi" w:eastAsiaTheme="minorHAnsi" w:hAnsiTheme="minorHAnsi" w:cs="Arial"/>
          <w:b/>
          <w:sz w:val="20"/>
        </w:rPr>
        <w:t>.</w:t>
      </w:r>
    </w:p>
    <w:p w14:paraId="1421A28B" w14:textId="77777777" w:rsidR="00037857" w:rsidRPr="00037857" w:rsidRDefault="00037857" w:rsidP="00EC1CD7">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W pasie strefy wykonywania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xml:space="preserve"> nie będą dokonywane  nasadzenia drzew i krzewów. </w:t>
      </w:r>
    </w:p>
    <w:p w14:paraId="69656711" w14:textId="77777777" w:rsidR="00037857" w:rsidRPr="00037857" w:rsidRDefault="00037857" w:rsidP="00EC1CD7">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Trasa przebiegu infrastruktury elektroenergetycznej zlokalizowanej na nieruchomości opisanej w §1 ust.1 w ramach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wskazana została na mapie stanowiącej załącznik nr …… do niniejszego porozumienia  oraz oznaczona kolorem …………….</w:t>
      </w:r>
    </w:p>
    <w:p w14:paraId="722FD655" w14:textId="77777777" w:rsidR="00037857" w:rsidRPr="00037857" w:rsidRDefault="00037857" w:rsidP="00037857">
      <w:pPr>
        <w:spacing w:after="200" w:line="360" w:lineRule="auto"/>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§3</w:t>
      </w:r>
    </w:p>
    <w:p w14:paraId="303E6EF2" w14:textId="77777777" w:rsidR="00037857" w:rsidRPr="00037857" w:rsidRDefault="00037857" w:rsidP="00EC1CD7">
      <w:pPr>
        <w:numPr>
          <w:ilvl w:val="0"/>
          <w:numId w:val="38"/>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zgodnie określają, że tytułem wynagrodzenia za ustanowienie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xml:space="preserve"> </w:t>
      </w:r>
      <w:r w:rsidRPr="00037857">
        <w:rPr>
          <w:rFonts w:asciiTheme="minorHAnsi" w:eastAsiaTheme="minorHAnsi" w:hAnsiTheme="minorHAnsi" w:cstheme="minorHAnsi"/>
          <w:sz w:val="20"/>
        </w:rPr>
        <w:br/>
        <w:t>Inwestor zapłaci Właścicielowi nieruchomości jednorazowo wynagrodzenie w kwocie ………………..zł (słownie złotych:…………………………………………………………………).</w:t>
      </w:r>
    </w:p>
    <w:p w14:paraId="6632FB53" w14:textId="77777777" w:rsidR="00037857" w:rsidRPr="00037857" w:rsidRDefault="00037857" w:rsidP="00EC1CD7">
      <w:pPr>
        <w:numPr>
          <w:ilvl w:val="0"/>
          <w:numId w:val="38"/>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Wynagrodzenie, o którym mowa w ust 1, zostanie zapłacone przez Inwestora przelewem na konto bankowe Właściciela nieruchomości wskazane w treści aktu notarialnego, na podstawie wypisu aktu notarialnego (</w:t>
      </w:r>
      <w:r w:rsidRPr="00037857">
        <w:rPr>
          <w:rFonts w:asciiTheme="minorHAnsi" w:eastAsiaTheme="minorHAnsi" w:hAnsiTheme="minorHAnsi" w:cstheme="minorHAnsi"/>
          <w:i/>
          <w:sz w:val="20"/>
        </w:rPr>
        <w:t>oraz prawidłowo wystawionej faktury VAT</w:t>
      </w:r>
      <w:r w:rsidRPr="00037857">
        <w:rPr>
          <w:rFonts w:asciiTheme="minorHAnsi" w:eastAsiaTheme="minorHAnsi" w:hAnsiTheme="minorHAnsi" w:cstheme="minorHAnsi"/>
          <w:sz w:val="20"/>
        </w:rPr>
        <w:t xml:space="preserve">), najpóźniej w terminie 30 dni od dnia podpisania przez Właściciela nieruchomości  aktu notarialnego  zawierającego oświadczenie o ustanowieniu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jednak nie wcześniej niż 21 dni od daty wpływu wypisu aktu notarialnego (</w:t>
      </w:r>
      <w:r w:rsidRPr="00037857">
        <w:rPr>
          <w:rFonts w:asciiTheme="minorHAnsi" w:eastAsiaTheme="minorHAnsi" w:hAnsiTheme="minorHAnsi" w:cstheme="minorHAnsi"/>
          <w:i/>
          <w:sz w:val="20"/>
        </w:rPr>
        <w:t>wraz z fakturą VAT</w:t>
      </w:r>
      <w:r w:rsidRPr="00037857">
        <w:rPr>
          <w:rFonts w:asciiTheme="minorHAnsi" w:eastAsiaTheme="minorHAnsi" w:hAnsiTheme="minorHAnsi" w:cstheme="minorHAnsi"/>
          <w:sz w:val="20"/>
        </w:rPr>
        <w:t>) do kancelarii Inwestora, tj.  </w:t>
      </w:r>
      <w:r w:rsidRPr="00037857">
        <w:rPr>
          <w:rFonts w:asciiTheme="minorHAnsi" w:eastAsiaTheme="minorHAnsi" w:hAnsiTheme="minorHAnsi" w:cstheme="minorHAnsi"/>
          <w:b/>
          <w:sz w:val="20"/>
        </w:rPr>
        <w:t>Oddziału Łódź 90-021 Łódź, ul. Tuwima 58 albo właściwego Rejonu Energetycznego</w:t>
      </w:r>
      <w:r w:rsidRPr="00037857">
        <w:rPr>
          <w:rFonts w:asciiTheme="minorHAnsi" w:eastAsiaTheme="minorHAnsi" w:hAnsiTheme="minorHAnsi" w:cstheme="minorHAnsi"/>
          <w:sz w:val="20"/>
        </w:rPr>
        <w:t>.</w:t>
      </w:r>
    </w:p>
    <w:p w14:paraId="4CE08EF2" w14:textId="2A89276D" w:rsidR="00037857" w:rsidRPr="00037857" w:rsidRDefault="00037857" w:rsidP="00EC1CD7">
      <w:pPr>
        <w:numPr>
          <w:ilvl w:val="0"/>
          <w:numId w:val="38"/>
        </w:numPr>
        <w:spacing w:line="360" w:lineRule="auto"/>
        <w:ind w:left="142" w:hanging="284"/>
        <w:rPr>
          <w:rFonts w:asciiTheme="minorHAnsi" w:eastAsiaTheme="minorHAnsi" w:hAnsiTheme="minorHAnsi" w:cstheme="minorHAnsi"/>
          <w:strike/>
          <w:sz w:val="20"/>
        </w:rPr>
      </w:pPr>
      <w:r w:rsidRPr="00037857">
        <w:rPr>
          <w:rFonts w:asciiTheme="minorHAnsi" w:eastAsiaTheme="minorHAnsi" w:hAnsiTheme="minorHAnsi" w:cstheme="minorHAnsi"/>
          <w:sz w:val="20"/>
        </w:rPr>
        <w:t>Właściciel nieruchomości  zobowiązuje  się do złożenia w formie aktu notarialnego oświadczenia</w:t>
      </w:r>
      <w:r w:rsidR="00EC1CD7">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o ustanowieniu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xml:space="preserve"> w ciągu 30 dni od daty powiadomienia przez Inwestora. </w:t>
      </w:r>
      <w:r w:rsidRPr="00037857">
        <w:rPr>
          <w:rFonts w:asciiTheme="minorHAnsi" w:eastAsiaTheme="minorHAnsi" w:hAnsiTheme="minorHAnsi" w:cstheme="minorHAnsi"/>
          <w:strike/>
          <w:sz w:val="20"/>
        </w:rPr>
        <w:t xml:space="preserve"> </w:t>
      </w:r>
    </w:p>
    <w:p w14:paraId="5DD8B40D" w14:textId="77777777" w:rsidR="00037857" w:rsidRPr="00037857" w:rsidRDefault="00037857" w:rsidP="00EC1CD7">
      <w:pPr>
        <w:numPr>
          <w:ilvl w:val="0"/>
          <w:numId w:val="38"/>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zgodnie oświadczają, że zapłata przez Inwestora wynagrodzenia, o którym mowa </w:t>
      </w:r>
      <w:r w:rsidRPr="00037857">
        <w:rPr>
          <w:rFonts w:asciiTheme="minorHAnsi" w:eastAsiaTheme="minorHAnsi" w:hAnsiTheme="minorHAnsi" w:cstheme="minorHAnsi"/>
          <w:sz w:val="20"/>
        </w:rPr>
        <w:br/>
        <w:t xml:space="preserve">w ust 1, wyczerpuje wszelkie roszczenia Właściciela nieruchomości z tytułu dotychczasowego i przyszłego istnienia na nieruchomości opisanej w §1 ust.1  infrastruktury elektroenergetycznej i urządzeń z nią powiązanych oraz, że nie będzie dochodził roszczeń z tego tytułu w przyszłości. </w:t>
      </w:r>
    </w:p>
    <w:p w14:paraId="5D804444" w14:textId="77777777" w:rsidR="00037857" w:rsidRPr="00037857" w:rsidRDefault="00037857" w:rsidP="00037857">
      <w:pPr>
        <w:spacing w:after="200" w:line="280" w:lineRule="exact"/>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§4</w:t>
      </w:r>
    </w:p>
    <w:p w14:paraId="1CC7D3F9" w14:textId="77777777" w:rsidR="00037857" w:rsidRPr="00037857" w:rsidRDefault="00037857" w:rsidP="00EC1CD7">
      <w:pPr>
        <w:numPr>
          <w:ilvl w:val="0"/>
          <w:numId w:val="33"/>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Koszty notarialne, koszty opłat sądowych tytułem niezbędnych wpisów w księgach wieczystych związane </w:t>
      </w:r>
      <w:r w:rsidRPr="00037857">
        <w:rPr>
          <w:rFonts w:asciiTheme="minorHAnsi" w:eastAsiaTheme="minorHAnsi" w:hAnsiTheme="minorHAnsi" w:cstheme="minorHAnsi"/>
          <w:sz w:val="20"/>
        </w:rPr>
        <w:br/>
        <w:t xml:space="preserve">z ustanowieniem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xml:space="preserve"> poniesie Inwestor.</w:t>
      </w:r>
    </w:p>
    <w:p w14:paraId="391BC72E" w14:textId="77777777" w:rsidR="00037857" w:rsidRPr="00037857" w:rsidRDefault="00037857" w:rsidP="00EC1CD7">
      <w:pPr>
        <w:numPr>
          <w:ilvl w:val="0"/>
          <w:numId w:val="33"/>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Zapłata tych kosztów nastąpi w terminie 30 dni od daty wpływu faktury wraz z wypisem aktu notarialnego zawierającego oświadczenie o ustanowieniu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do kancelarii Oddziału Łódź albo właściwego Rejonu Energetycznego.</w:t>
      </w:r>
    </w:p>
    <w:p w14:paraId="61F3EEAB" w14:textId="77777777" w:rsidR="00037857" w:rsidRPr="00037857" w:rsidRDefault="00037857" w:rsidP="00037857">
      <w:pPr>
        <w:spacing w:after="200" w:line="360" w:lineRule="auto"/>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lastRenderedPageBreak/>
        <w:t>§5</w:t>
      </w:r>
    </w:p>
    <w:p w14:paraId="661813C6" w14:textId="4434283E" w:rsidR="00037857" w:rsidRPr="00037857" w:rsidRDefault="00037857" w:rsidP="00EC1CD7">
      <w:pPr>
        <w:numPr>
          <w:ilvl w:val="0"/>
          <w:numId w:val="34"/>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Oświadczenia po stronie Właściciela nieruchomości zawarte w niniejszym porozumieniu stanowią podstawę do wykazania przez Inwestora prawa do dysponowania nieruchomością na cele budowlane w rozumieniu </w:t>
      </w:r>
      <w:r w:rsidR="00EC1CD7">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art. 4, art. 32 ust. 4 pkt. 2 i art. 33 ust. 2 pkt. 2 w związku z art. 3 pkt.11  </w:t>
      </w:r>
      <w:r w:rsidRPr="00037857">
        <w:rPr>
          <w:rFonts w:asciiTheme="minorHAnsi" w:eastAsiaTheme="minorHAnsi" w:hAnsiTheme="minorHAnsi" w:cstheme="minorHAnsi"/>
          <w:i/>
          <w:sz w:val="20"/>
        </w:rPr>
        <w:t>Prawa budowlanego</w:t>
      </w:r>
      <w:r w:rsidRPr="00037857">
        <w:rPr>
          <w:rFonts w:asciiTheme="minorHAnsi" w:eastAsiaTheme="minorHAnsi" w:hAnsiTheme="minorHAnsi" w:cstheme="minorHAnsi"/>
          <w:sz w:val="20"/>
        </w:rPr>
        <w:t xml:space="preserve"> i upoważniają do wydania decyzji o udzieleniu pozwolenia na budowę infrastruktury elektroenergetycznej.</w:t>
      </w:r>
    </w:p>
    <w:p w14:paraId="44BB8439" w14:textId="77777777" w:rsidR="00037857" w:rsidRPr="00037857" w:rsidRDefault="00037857" w:rsidP="00EC1CD7">
      <w:pPr>
        <w:numPr>
          <w:ilvl w:val="0"/>
          <w:numId w:val="34"/>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W przypadku konieczności realizacji prac budowlanych przed złożeniem przez Inwestora w formie aktu notarialnego oświadczenia o ustanowieniu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Właściciel nieruchomości wyraża niniejszym zgodę na realizację tychże prac i udostępnia nieruchomość na cele budowlane.</w:t>
      </w:r>
    </w:p>
    <w:p w14:paraId="68CC4AC2" w14:textId="77777777" w:rsidR="00037857" w:rsidRPr="00037857" w:rsidRDefault="00037857" w:rsidP="00EC1CD7">
      <w:pPr>
        <w:numPr>
          <w:ilvl w:val="0"/>
          <w:numId w:val="34"/>
        </w:numPr>
        <w:tabs>
          <w:tab w:val="left" w:pos="142"/>
        </w:tabs>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 </w:t>
      </w:r>
    </w:p>
    <w:p w14:paraId="005CDC55" w14:textId="77777777" w:rsidR="00037857" w:rsidRPr="00037857" w:rsidRDefault="00037857" w:rsidP="00037857">
      <w:pPr>
        <w:tabs>
          <w:tab w:val="left" w:pos="142"/>
        </w:tabs>
        <w:spacing w:line="360" w:lineRule="auto"/>
        <w:ind w:left="142"/>
        <w:rPr>
          <w:rFonts w:asciiTheme="minorHAnsi" w:eastAsiaTheme="minorHAnsi" w:hAnsiTheme="minorHAnsi" w:cstheme="minorHAnsi"/>
          <w:sz w:val="20"/>
        </w:rPr>
      </w:pPr>
    </w:p>
    <w:p w14:paraId="057D52EB" w14:textId="77777777" w:rsidR="00037857" w:rsidRPr="00037857" w:rsidRDefault="00037857" w:rsidP="00037857">
      <w:pPr>
        <w:jc w:val="center"/>
        <w:rPr>
          <w:rFonts w:asciiTheme="minorHAnsi" w:hAnsiTheme="minorHAnsi" w:cstheme="minorHAnsi"/>
          <w:b/>
          <w:sz w:val="20"/>
        </w:rPr>
      </w:pPr>
      <w:r w:rsidRPr="00037857">
        <w:rPr>
          <w:rFonts w:asciiTheme="minorHAnsi" w:hAnsiTheme="minorHAnsi" w:cstheme="minorHAnsi"/>
          <w:b/>
          <w:sz w:val="20"/>
        </w:rPr>
        <w:t>§6</w:t>
      </w:r>
    </w:p>
    <w:p w14:paraId="33E2B107" w14:textId="77777777" w:rsidR="00037857" w:rsidRPr="00037857" w:rsidRDefault="00037857" w:rsidP="00EC1CD7">
      <w:pPr>
        <w:rPr>
          <w:rFonts w:asciiTheme="minorHAnsi" w:hAnsiTheme="minorHAnsi" w:cstheme="minorHAnsi"/>
          <w:b/>
          <w:sz w:val="20"/>
        </w:rPr>
      </w:pPr>
    </w:p>
    <w:p w14:paraId="1AAE2F79" w14:textId="77777777" w:rsidR="00037857" w:rsidRPr="00037857" w:rsidRDefault="00037857" w:rsidP="00EC1CD7">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27600505" w14:textId="77777777" w:rsidR="00037857" w:rsidRPr="00037857" w:rsidRDefault="00037857" w:rsidP="00EC1CD7">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 xml:space="preserve">Opisane w ust 1 odszkodowanie, które będzie jednorazowe i ostateczne, obejmować będzie wypłatę należności za zniszczone uprawy i nasadzenia, zniszczenie struktury gleby wraz z odszkodowaniem za rekultywację. wynikającym z realizacji inwestycji opisanej w </w:t>
      </w:r>
      <w:r w:rsidRPr="00037857">
        <w:rPr>
          <w:rFonts w:asciiTheme="minorHAnsi" w:hAnsiTheme="minorHAnsi" w:cstheme="minorHAnsi"/>
          <w:sz w:val="20"/>
        </w:rPr>
        <w:sym w:font="Times New Roman" w:char="00A7"/>
      </w:r>
      <w:r w:rsidRPr="00037857">
        <w:rPr>
          <w:rFonts w:asciiTheme="minorHAnsi" w:hAnsiTheme="minorHAnsi" w:cstheme="minorHAnsi"/>
          <w:sz w:val="20"/>
        </w:rPr>
        <w:t>1 ust 2.</w:t>
      </w:r>
    </w:p>
    <w:p w14:paraId="29AD5AA9" w14:textId="77777777" w:rsidR="00037857" w:rsidRPr="00037857" w:rsidRDefault="00037857" w:rsidP="00EC1CD7">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7A7BCC50" w14:textId="77777777" w:rsidR="00037857" w:rsidRPr="00037857" w:rsidRDefault="00037857" w:rsidP="00EC1CD7">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7A5A031F" w14:textId="77777777" w:rsidR="00037857" w:rsidRPr="00037857" w:rsidRDefault="00037857" w:rsidP="00EC1CD7">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5F43FC3C" w14:textId="77777777" w:rsidR="00EC1CD7" w:rsidRDefault="00EC1CD7" w:rsidP="00037857">
      <w:pPr>
        <w:spacing w:line="360" w:lineRule="auto"/>
        <w:ind w:left="720"/>
        <w:jc w:val="center"/>
        <w:rPr>
          <w:rFonts w:asciiTheme="minorHAnsi" w:hAnsiTheme="minorHAnsi" w:cstheme="minorHAnsi"/>
          <w:b/>
          <w:sz w:val="20"/>
        </w:rPr>
      </w:pPr>
    </w:p>
    <w:p w14:paraId="5156F805" w14:textId="77777777" w:rsidR="00EC1CD7" w:rsidRDefault="00EC1CD7" w:rsidP="00037857">
      <w:pPr>
        <w:spacing w:line="360" w:lineRule="auto"/>
        <w:ind w:left="720"/>
        <w:jc w:val="center"/>
        <w:rPr>
          <w:rFonts w:asciiTheme="minorHAnsi" w:hAnsiTheme="minorHAnsi" w:cstheme="minorHAnsi"/>
          <w:b/>
          <w:sz w:val="20"/>
        </w:rPr>
      </w:pPr>
    </w:p>
    <w:p w14:paraId="6A36ADA0" w14:textId="21F50F41" w:rsidR="00037857" w:rsidRPr="00037857" w:rsidRDefault="00037857" w:rsidP="00037857">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§7</w:t>
      </w:r>
    </w:p>
    <w:p w14:paraId="4EAFCC95" w14:textId="77777777" w:rsidR="00037857" w:rsidRPr="00037857" w:rsidRDefault="00037857" w:rsidP="00EC1CD7">
      <w:pPr>
        <w:numPr>
          <w:ilvl w:val="0"/>
          <w:numId w:val="22"/>
        </w:numPr>
        <w:tabs>
          <w:tab w:val="num" w:pos="426"/>
        </w:tabs>
        <w:spacing w:line="360" w:lineRule="auto"/>
        <w:rPr>
          <w:rFonts w:asciiTheme="minorHAnsi" w:hAnsiTheme="minorHAnsi" w:cstheme="minorHAnsi"/>
          <w:sz w:val="20"/>
        </w:rPr>
      </w:pPr>
      <w:r w:rsidRPr="00037857">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w:t>
      </w:r>
      <w:proofErr w:type="spellStart"/>
      <w:r w:rsidRPr="00037857">
        <w:rPr>
          <w:rFonts w:asciiTheme="minorHAnsi" w:hAnsiTheme="minorHAnsi" w:cstheme="minorHAnsi"/>
          <w:sz w:val="20"/>
        </w:rPr>
        <w:t>nasadzeń</w:t>
      </w:r>
      <w:proofErr w:type="spellEnd"/>
      <w:r w:rsidRPr="00037857">
        <w:rPr>
          <w:rFonts w:asciiTheme="minorHAnsi" w:hAnsiTheme="minorHAnsi" w:cstheme="minorHAnsi"/>
          <w:sz w:val="20"/>
        </w:rPr>
        <w:t xml:space="preserve"> drzew wysokopiennych pod liniami napowietrznymi, nad liniami kablowymi oraz w pobliżu wybudowanych urządzeń elektroenergetycznych wymienionych w </w:t>
      </w:r>
      <w:r w:rsidRPr="00037857">
        <w:rPr>
          <w:rFonts w:asciiTheme="minorHAnsi" w:hAnsiTheme="minorHAnsi" w:cstheme="minorHAnsi"/>
          <w:sz w:val="20"/>
        </w:rPr>
        <w:sym w:font="Times New Roman" w:char="00A7"/>
      </w:r>
      <w:r w:rsidRPr="00037857">
        <w:rPr>
          <w:rFonts w:asciiTheme="minorHAnsi" w:hAnsiTheme="minorHAnsi" w:cstheme="minorHAnsi"/>
          <w:sz w:val="20"/>
        </w:rPr>
        <w:t xml:space="preserve">1 ust 2. </w:t>
      </w:r>
    </w:p>
    <w:p w14:paraId="49485AD4" w14:textId="56868AB0" w:rsidR="00037857" w:rsidRPr="00037857" w:rsidRDefault="00037857" w:rsidP="00EC1CD7">
      <w:pPr>
        <w:numPr>
          <w:ilvl w:val="0"/>
          <w:numId w:val="22"/>
        </w:numPr>
        <w:tabs>
          <w:tab w:val="num" w:pos="426"/>
        </w:tabs>
        <w:spacing w:line="360" w:lineRule="auto"/>
        <w:rPr>
          <w:rFonts w:asciiTheme="minorHAnsi" w:hAnsiTheme="minorHAnsi" w:cstheme="minorHAnsi"/>
          <w:sz w:val="20"/>
        </w:rPr>
      </w:pPr>
      <w:r w:rsidRPr="00037857">
        <w:rPr>
          <w:rFonts w:asciiTheme="minorHAnsi" w:hAnsiTheme="minorHAnsi" w:cstheme="minorHAnsi"/>
          <w:sz w:val="20"/>
        </w:rPr>
        <w:lastRenderedPageBreak/>
        <w:t>W przypadku sprzedaży nieruchomość w całości lub części, do której odnosi się niniejsza umowa, Właściciel nieruchomości zobowiązuje się pisemnie poinformować przyszłego nabywcę o zawartych</w:t>
      </w:r>
      <w:r w:rsidR="00EC1CD7">
        <w:rPr>
          <w:rFonts w:asciiTheme="minorHAnsi" w:hAnsiTheme="minorHAnsi" w:cstheme="minorHAnsi"/>
          <w:sz w:val="20"/>
        </w:rPr>
        <w:br/>
      </w:r>
      <w:r w:rsidRPr="00037857">
        <w:rPr>
          <w:rFonts w:asciiTheme="minorHAnsi" w:hAnsiTheme="minorHAnsi" w:cstheme="minorHAnsi"/>
          <w:sz w:val="20"/>
        </w:rPr>
        <w:t xml:space="preserve"> w niej zobowiązaniach.</w:t>
      </w:r>
    </w:p>
    <w:p w14:paraId="321DC9FE" w14:textId="77777777" w:rsidR="00037857" w:rsidRPr="00037857" w:rsidRDefault="00037857" w:rsidP="00037857">
      <w:pPr>
        <w:spacing w:line="360" w:lineRule="auto"/>
        <w:rPr>
          <w:rFonts w:asciiTheme="minorHAnsi" w:hAnsiTheme="minorHAnsi" w:cstheme="minorHAnsi"/>
          <w:sz w:val="20"/>
        </w:rPr>
      </w:pPr>
    </w:p>
    <w:p w14:paraId="3BDAEB37" w14:textId="77777777" w:rsidR="00037857" w:rsidRPr="00037857" w:rsidRDefault="00037857" w:rsidP="00037857">
      <w:pPr>
        <w:spacing w:line="360" w:lineRule="auto"/>
        <w:rPr>
          <w:rFonts w:asciiTheme="minorHAnsi" w:hAnsiTheme="minorHAnsi" w:cstheme="minorHAnsi"/>
          <w:sz w:val="20"/>
        </w:rPr>
      </w:pPr>
    </w:p>
    <w:p w14:paraId="587E83EE" w14:textId="77777777" w:rsidR="00037857" w:rsidRPr="00037857" w:rsidRDefault="00037857" w:rsidP="00037857">
      <w:pPr>
        <w:ind w:left="720"/>
        <w:jc w:val="center"/>
        <w:rPr>
          <w:rFonts w:asciiTheme="minorHAnsi" w:hAnsiTheme="minorHAnsi" w:cstheme="minorHAnsi"/>
          <w:b/>
          <w:sz w:val="20"/>
        </w:rPr>
      </w:pPr>
      <w:r w:rsidRPr="00037857">
        <w:rPr>
          <w:rFonts w:asciiTheme="minorHAnsi" w:hAnsiTheme="minorHAnsi" w:cstheme="minorHAnsi"/>
          <w:b/>
          <w:sz w:val="20"/>
        </w:rPr>
        <w:t>§8</w:t>
      </w:r>
    </w:p>
    <w:p w14:paraId="08983155" w14:textId="77777777" w:rsidR="00037857" w:rsidRPr="00037857" w:rsidRDefault="00037857" w:rsidP="00EC1CD7">
      <w:pPr>
        <w:numPr>
          <w:ilvl w:val="0"/>
          <w:numId w:val="35"/>
        </w:numPr>
        <w:tabs>
          <w:tab w:val="left" w:pos="142"/>
        </w:tabs>
        <w:spacing w:after="200"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zobowiązują się nie wypowiadać niniejszego porozumienia przez czas używania zrealizowanych na jego podstawie urządzeń, a w razie wypowiedzenia będą zobowiązane  do poniesienia kosztów przebudowy </w:t>
      </w:r>
      <w:r w:rsidRPr="00037857">
        <w:rPr>
          <w:rFonts w:asciiTheme="minorHAnsi" w:eastAsiaTheme="minorHAnsi" w:hAnsiTheme="minorHAnsi" w:cstheme="minorHAnsi"/>
          <w:sz w:val="20"/>
        </w:rPr>
        <w:br/>
        <w:t>i uzyskania innych  tytułów  prawnych do korzystania z nieruchomości.</w:t>
      </w:r>
    </w:p>
    <w:p w14:paraId="51A9449F" w14:textId="77777777" w:rsidR="00037857" w:rsidRPr="00037857" w:rsidRDefault="00037857" w:rsidP="00EC1CD7">
      <w:pPr>
        <w:numPr>
          <w:ilvl w:val="0"/>
          <w:numId w:val="35"/>
        </w:numPr>
        <w:tabs>
          <w:tab w:val="left" w:pos="142"/>
        </w:tabs>
        <w:spacing w:after="200"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Wszelkie zmiany niniejszego porozumienia wymagają formy pisemnej pod rygorem nieważności.</w:t>
      </w:r>
    </w:p>
    <w:p w14:paraId="65BA712F" w14:textId="77777777" w:rsidR="00037857" w:rsidRPr="00037857" w:rsidRDefault="00037857" w:rsidP="00037857">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§9</w:t>
      </w:r>
    </w:p>
    <w:p w14:paraId="3C9507B8" w14:textId="78187EF6" w:rsidR="00037857" w:rsidRPr="00037857" w:rsidRDefault="00037857" w:rsidP="00EC1CD7">
      <w:pPr>
        <w:spacing w:line="360" w:lineRule="auto"/>
        <w:rPr>
          <w:rFonts w:asciiTheme="minorHAnsi" w:hAnsiTheme="minorHAnsi" w:cstheme="minorHAnsi"/>
          <w:sz w:val="20"/>
        </w:rPr>
      </w:pPr>
      <w:r w:rsidRPr="00037857">
        <w:rPr>
          <w:rFonts w:asciiTheme="minorHAnsi" w:hAnsiTheme="minorHAnsi" w:cstheme="minorHAnsi"/>
          <w:sz w:val="20"/>
        </w:rPr>
        <w:t>Dane osobowe pozyskane w wyniku procesu inwestycyjnego będą przez PGE Dystrybucja chronione zgodnie</w:t>
      </w:r>
      <w:r w:rsidR="00EC1CD7">
        <w:rPr>
          <w:rFonts w:asciiTheme="minorHAnsi" w:hAnsiTheme="minorHAnsi" w:cstheme="minorHAnsi"/>
          <w:sz w:val="20"/>
        </w:rPr>
        <w:br/>
      </w:r>
      <w:r w:rsidRPr="00037857">
        <w:rPr>
          <w:rFonts w:asciiTheme="minorHAnsi" w:hAnsiTheme="minorHAnsi" w:cstheme="minorHAnsi"/>
          <w:sz w:val="20"/>
        </w:rPr>
        <w:t xml:space="preserve"> z zapisami zawartymi w Klauzuli Informacyjnej będącej załącznikiem do niniejszej umowy.</w:t>
      </w:r>
    </w:p>
    <w:p w14:paraId="3C55EA0C" w14:textId="77777777" w:rsidR="00037857" w:rsidRPr="00037857" w:rsidRDefault="00037857" w:rsidP="00037857">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§10</w:t>
      </w:r>
    </w:p>
    <w:p w14:paraId="47009DC9" w14:textId="734B7F7D" w:rsidR="00037857" w:rsidRPr="00037857" w:rsidRDefault="00037857" w:rsidP="00037857">
      <w:pPr>
        <w:spacing w:line="360" w:lineRule="auto"/>
        <w:rPr>
          <w:rFonts w:asciiTheme="minorHAnsi" w:hAnsiTheme="minorHAnsi" w:cstheme="minorHAnsi"/>
          <w:sz w:val="20"/>
        </w:rPr>
      </w:pPr>
      <w:r w:rsidRPr="00037857">
        <w:rPr>
          <w:rFonts w:asciiTheme="minorHAnsi" w:hAnsiTheme="minorHAnsi" w:cstheme="minorHAnsi"/>
          <w:sz w:val="20"/>
        </w:rPr>
        <w:t>Wszelkie spory wynikające z realizacji niniejszej umowy rozstrzygać będą właściwe sądy powszechne,</w:t>
      </w:r>
      <w:r w:rsidR="00EC1CD7">
        <w:rPr>
          <w:rFonts w:asciiTheme="minorHAnsi" w:hAnsiTheme="minorHAnsi" w:cstheme="minorHAnsi"/>
          <w:sz w:val="20"/>
        </w:rPr>
        <w:br/>
      </w:r>
      <w:r w:rsidRPr="00037857">
        <w:rPr>
          <w:rFonts w:asciiTheme="minorHAnsi" w:hAnsiTheme="minorHAnsi" w:cstheme="minorHAnsi"/>
          <w:sz w:val="20"/>
        </w:rPr>
        <w:t xml:space="preserve"> a w sprawach nieuregulowanych niniejszą umową zastosowanie mają przepisy Kodeksu cywilnego.</w:t>
      </w:r>
    </w:p>
    <w:p w14:paraId="7DB1F02C" w14:textId="77777777" w:rsidR="00037857" w:rsidRPr="00037857" w:rsidRDefault="00037857" w:rsidP="00037857">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§11</w:t>
      </w:r>
    </w:p>
    <w:p w14:paraId="2E57C51E" w14:textId="77777777" w:rsidR="00037857" w:rsidRPr="00037857" w:rsidRDefault="00037857" w:rsidP="00037857">
      <w:pPr>
        <w:spacing w:line="360" w:lineRule="auto"/>
        <w:rPr>
          <w:rFonts w:asciiTheme="minorHAnsi" w:hAnsiTheme="minorHAnsi" w:cstheme="minorHAnsi"/>
          <w:sz w:val="20"/>
        </w:rPr>
      </w:pPr>
      <w:r w:rsidRPr="00037857">
        <w:rPr>
          <w:rFonts w:asciiTheme="minorHAnsi" w:hAnsiTheme="minorHAnsi" w:cstheme="minorHAnsi"/>
          <w:sz w:val="20"/>
        </w:rPr>
        <w:t>Porozumienie  sporządzono w czterech jednobrzmiących egzemplarzach, w tym jednym dla Właściciela nieruchomości i trzech egzemplarzach dla Inwestora.</w:t>
      </w:r>
    </w:p>
    <w:p w14:paraId="7831D08F" w14:textId="77777777" w:rsidR="00037857" w:rsidRPr="00037857" w:rsidRDefault="00037857" w:rsidP="00037857">
      <w:pPr>
        <w:spacing w:line="360" w:lineRule="auto"/>
        <w:rPr>
          <w:rFonts w:asciiTheme="minorHAnsi" w:hAnsiTheme="minorHAnsi" w:cstheme="minorHAnsi"/>
          <w:sz w:val="20"/>
        </w:rPr>
      </w:pPr>
    </w:p>
    <w:p w14:paraId="2A1AF4CA" w14:textId="77777777" w:rsidR="00037857" w:rsidRPr="00037857" w:rsidRDefault="00037857" w:rsidP="00037857">
      <w:pPr>
        <w:spacing w:line="240" w:lineRule="auto"/>
        <w:rPr>
          <w:rFonts w:asciiTheme="minorHAnsi" w:hAnsiTheme="minorHAnsi" w:cstheme="minorHAnsi"/>
          <w:sz w:val="20"/>
        </w:rPr>
      </w:pPr>
      <w:r w:rsidRPr="00037857">
        <w:rPr>
          <w:rFonts w:asciiTheme="minorHAnsi" w:hAnsiTheme="minorHAnsi" w:cstheme="minorHAnsi"/>
          <w:sz w:val="20"/>
        </w:rPr>
        <w:t>Załączniki:</w:t>
      </w:r>
    </w:p>
    <w:p w14:paraId="672DA027" w14:textId="77777777" w:rsidR="00037857" w:rsidRPr="00037857" w:rsidRDefault="00037857" w:rsidP="00037857">
      <w:pPr>
        <w:spacing w:line="240" w:lineRule="auto"/>
        <w:rPr>
          <w:rFonts w:asciiTheme="minorHAnsi" w:hAnsiTheme="minorHAnsi" w:cstheme="minorHAnsi"/>
          <w:sz w:val="20"/>
        </w:rPr>
      </w:pPr>
      <w:r w:rsidRPr="00037857">
        <w:rPr>
          <w:rFonts w:asciiTheme="minorHAnsi" w:hAnsiTheme="minorHAnsi" w:cstheme="minorHAnsi"/>
          <w:sz w:val="20"/>
        </w:rPr>
        <w:t>Załącznik nr 1 – Pełnomocnictwo przedstawiciela Inwestora.</w:t>
      </w:r>
    </w:p>
    <w:p w14:paraId="5C65EFE7" w14:textId="77777777" w:rsidR="00037857" w:rsidRPr="00037857" w:rsidRDefault="00037857" w:rsidP="00037857">
      <w:pPr>
        <w:spacing w:line="240" w:lineRule="auto"/>
        <w:rPr>
          <w:rFonts w:asciiTheme="minorHAnsi" w:hAnsiTheme="minorHAnsi" w:cstheme="minorHAnsi"/>
          <w:sz w:val="20"/>
        </w:rPr>
      </w:pPr>
      <w:r w:rsidRPr="00037857">
        <w:rPr>
          <w:rFonts w:asciiTheme="minorHAnsi" w:hAnsiTheme="minorHAnsi" w:cstheme="minorHAnsi"/>
          <w:sz w:val="20"/>
        </w:rPr>
        <w:t>Załącznik nr 2 – Załącznik graficzny.</w:t>
      </w:r>
    </w:p>
    <w:p w14:paraId="4DB154CC" w14:textId="77777777" w:rsidR="00037857" w:rsidRPr="00037857" w:rsidRDefault="00037857" w:rsidP="00037857">
      <w:pPr>
        <w:spacing w:line="240" w:lineRule="auto"/>
        <w:rPr>
          <w:rFonts w:asciiTheme="minorHAnsi" w:hAnsiTheme="minorHAnsi" w:cstheme="minorHAnsi"/>
          <w:sz w:val="20"/>
        </w:rPr>
      </w:pPr>
      <w:r w:rsidRPr="00037857">
        <w:rPr>
          <w:rFonts w:asciiTheme="minorHAnsi" w:hAnsiTheme="minorHAnsi" w:cstheme="minorHAnsi"/>
          <w:sz w:val="20"/>
        </w:rPr>
        <w:t>Załącznik nr 3 -  Klauzula Informacyjna</w:t>
      </w:r>
    </w:p>
    <w:p w14:paraId="270EF4D2" w14:textId="77777777" w:rsidR="00037857" w:rsidRPr="00037857" w:rsidRDefault="00037857" w:rsidP="00037857">
      <w:pPr>
        <w:spacing w:line="360" w:lineRule="auto"/>
        <w:rPr>
          <w:rFonts w:asciiTheme="minorHAnsi" w:hAnsiTheme="minorHAnsi" w:cstheme="minorHAnsi"/>
          <w:sz w:val="20"/>
        </w:rPr>
      </w:pPr>
    </w:p>
    <w:p w14:paraId="03D2E68C" w14:textId="77777777" w:rsidR="00037857" w:rsidRPr="00037857" w:rsidRDefault="00037857" w:rsidP="00037857">
      <w:pPr>
        <w:spacing w:line="360" w:lineRule="auto"/>
        <w:rPr>
          <w:rFonts w:asciiTheme="minorHAnsi" w:hAnsiTheme="minorHAnsi" w:cstheme="minorHAnsi"/>
          <w:sz w:val="20"/>
        </w:rPr>
      </w:pPr>
      <w:r w:rsidRPr="00037857">
        <w:rPr>
          <w:rFonts w:asciiTheme="minorHAnsi" w:hAnsiTheme="minorHAnsi" w:cstheme="minorHAnsi"/>
          <w:sz w:val="20"/>
        </w:rPr>
        <w:t xml:space="preserve"> </w:t>
      </w:r>
    </w:p>
    <w:p w14:paraId="4CE33C8F" w14:textId="77777777" w:rsidR="00037857" w:rsidRPr="00037857" w:rsidRDefault="00037857" w:rsidP="00037857">
      <w:pPr>
        <w:spacing w:line="360" w:lineRule="auto"/>
        <w:jc w:val="center"/>
        <w:rPr>
          <w:rFonts w:asciiTheme="minorHAnsi" w:hAnsiTheme="minorHAnsi" w:cstheme="minorHAnsi"/>
          <w:sz w:val="20"/>
        </w:rPr>
      </w:pPr>
      <w:r w:rsidRPr="00037857">
        <w:rPr>
          <w:rFonts w:asciiTheme="minorHAnsi" w:hAnsiTheme="minorHAnsi" w:cstheme="minorHAnsi"/>
          <w:sz w:val="20"/>
        </w:rPr>
        <w:t>Inwestor</w:t>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t xml:space="preserve">                                   Właściciel nieruchomości</w:t>
      </w:r>
    </w:p>
    <w:p w14:paraId="44972087" w14:textId="77777777" w:rsidR="00037857" w:rsidRPr="00037857" w:rsidRDefault="00037857" w:rsidP="00037857">
      <w:pPr>
        <w:rPr>
          <w:rFonts w:asciiTheme="minorHAnsi" w:hAnsiTheme="minorHAnsi" w:cstheme="minorHAnsi"/>
          <w:sz w:val="20"/>
        </w:rPr>
      </w:pPr>
    </w:p>
    <w:p w14:paraId="74C7A811" w14:textId="77777777" w:rsidR="00037857" w:rsidRPr="00037857" w:rsidRDefault="00037857" w:rsidP="00037857">
      <w:pPr>
        <w:rPr>
          <w:rFonts w:asciiTheme="minorHAnsi" w:hAnsiTheme="minorHAnsi" w:cstheme="minorHAnsi"/>
          <w:sz w:val="20"/>
        </w:rPr>
      </w:pPr>
    </w:p>
    <w:p w14:paraId="2A8789E4" w14:textId="77777777" w:rsidR="00037857" w:rsidRPr="00037857" w:rsidRDefault="00037857" w:rsidP="00037857">
      <w:pPr>
        <w:rPr>
          <w:rFonts w:asciiTheme="minorHAnsi" w:hAnsiTheme="minorHAnsi" w:cstheme="minorHAnsi"/>
          <w:sz w:val="20"/>
        </w:rPr>
      </w:pPr>
    </w:p>
    <w:p w14:paraId="2CC1B118" w14:textId="77777777" w:rsidR="00037857" w:rsidRPr="00037857" w:rsidRDefault="00037857" w:rsidP="00037857">
      <w:pPr>
        <w:rPr>
          <w:rFonts w:asciiTheme="minorHAnsi" w:hAnsiTheme="minorHAnsi" w:cstheme="minorHAnsi"/>
          <w:sz w:val="20"/>
        </w:rPr>
      </w:pPr>
    </w:p>
    <w:p w14:paraId="1DB3A137" w14:textId="77777777" w:rsidR="00037857" w:rsidRPr="00037857" w:rsidRDefault="00037857" w:rsidP="00037857">
      <w:pPr>
        <w:rPr>
          <w:rFonts w:asciiTheme="minorHAnsi" w:hAnsiTheme="minorHAnsi" w:cstheme="minorHAnsi"/>
          <w:sz w:val="20"/>
        </w:rPr>
      </w:pPr>
    </w:p>
    <w:p w14:paraId="0F3C7700" w14:textId="77777777" w:rsidR="00037857" w:rsidRPr="00037857" w:rsidRDefault="00037857" w:rsidP="00037857">
      <w:pPr>
        <w:rPr>
          <w:rFonts w:asciiTheme="minorHAnsi" w:hAnsiTheme="minorHAnsi" w:cstheme="minorHAnsi"/>
          <w:sz w:val="20"/>
        </w:rPr>
      </w:pPr>
    </w:p>
    <w:p w14:paraId="1DAE016F" w14:textId="77777777" w:rsidR="00037857" w:rsidRPr="00037857" w:rsidRDefault="00037857" w:rsidP="00037857">
      <w:pPr>
        <w:rPr>
          <w:rFonts w:asciiTheme="minorHAnsi" w:hAnsiTheme="minorHAnsi" w:cstheme="minorHAnsi"/>
          <w:sz w:val="20"/>
        </w:rPr>
      </w:pPr>
    </w:p>
    <w:p w14:paraId="3779CF46" w14:textId="77777777" w:rsidR="00037857" w:rsidRPr="00037857" w:rsidRDefault="00037857" w:rsidP="00037857">
      <w:pPr>
        <w:spacing w:after="200" w:line="276" w:lineRule="auto"/>
        <w:jc w:val="left"/>
        <w:rPr>
          <w:rFonts w:asciiTheme="minorHAnsi" w:eastAsiaTheme="minorHAnsi" w:hAnsiTheme="minorHAnsi" w:cstheme="minorBidi"/>
          <w:szCs w:val="22"/>
        </w:rPr>
      </w:pPr>
    </w:p>
    <w:p w14:paraId="1FC099B7" w14:textId="77777777" w:rsidR="007F1B03" w:rsidRDefault="007F1B03" w:rsidP="007F1B03">
      <w:pPr>
        <w:rPr>
          <w:rFonts w:asciiTheme="minorHAnsi" w:hAnsiTheme="minorHAnsi" w:cstheme="minorHAnsi"/>
          <w:b/>
          <w:sz w:val="20"/>
        </w:rPr>
      </w:pPr>
    </w:p>
    <w:p w14:paraId="69B6A450" w14:textId="77777777" w:rsidR="007F1B03" w:rsidRDefault="007F1B03" w:rsidP="007F1B03">
      <w:pPr>
        <w:rPr>
          <w:rFonts w:asciiTheme="minorHAnsi" w:hAnsiTheme="minorHAnsi" w:cstheme="minorHAnsi"/>
          <w:b/>
          <w:sz w:val="20"/>
        </w:rPr>
      </w:pPr>
    </w:p>
    <w:p w14:paraId="1080A42C" w14:textId="60450BEB" w:rsidR="00BE0422" w:rsidRDefault="003A2610" w:rsidP="007F1B03">
      <w:pPr>
        <w:rPr>
          <w:rFonts w:asciiTheme="minorHAnsi" w:hAnsiTheme="minorHAnsi" w:cstheme="minorHAnsi"/>
          <w:b/>
          <w:sz w:val="20"/>
        </w:rPr>
      </w:pPr>
      <w:r w:rsidRPr="003A2610">
        <w:rPr>
          <w:rFonts w:asciiTheme="minorHAnsi" w:hAnsiTheme="minorHAnsi" w:cstheme="minorHAnsi"/>
          <w:b/>
          <w:sz w:val="20"/>
        </w:rPr>
        <w:t xml:space="preserve">Załącznik nr 1.6 </w:t>
      </w:r>
      <w:r w:rsidR="007F1B03">
        <w:rPr>
          <w:rFonts w:asciiTheme="minorHAnsi" w:hAnsiTheme="minorHAnsi" w:cstheme="minorHAnsi"/>
          <w:b/>
          <w:sz w:val="20"/>
        </w:rPr>
        <w:t xml:space="preserve">do SWZ </w:t>
      </w:r>
      <w:r w:rsidR="00BE0422">
        <w:rPr>
          <w:rFonts w:asciiTheme="minorHAnsi" w:hAnsiTheme="minorHAnsi" w:cstheme="minorHAnsi"/>
          <w:b/>
          <w:sz w:val="20"/>
        </w:rPr>
        <w:t>–</w:t>
      </w:r>
      <w:r w:rsidR="007F1B03">
        <w:rPr>
          <w:rFonts w:asciiTheme="minorHAnsi" w:hAnsiTheme="minorHAnsi" w:cstheme="minorHAnsi"/>
          <w:b/>
          <w:sz w:val="20"/>
        </w:rPr>
        <w:t xml:space="preserve"> </w:t>
      </w:r>
      <w:r w:rsidR="00BE0422">
        <w:rPr>
          <w:rFonts w:asciiTheme="minorHAnsi" w:hAnsiTheme="minorHAnsi" w:cstheme="minorHAnsi"/>
          <w:b/>
          <w:sz w:val="20"/>
        </w:rPr>
        <w:t xml:space="preserve">Wytyczne dla projektantów – układanie kabli SN metodą płużenia </w:t>
      </w:r>
    </w:p>
    <w:p w14:paraId="53E7106F" w14:textId="11E7EB21" w:rsidR="00BE0422" w:rsidRDefault="00BE0422" w:rsidP="007F1B03">
      <w:pPr>
        <w:rPr>
          <w:rFonts w:asciiTheme="minorHAnsi" w:hAnsiTheme="minorHAnsi" w:cstheme="minorHAnsi"/>
          <w:b/>
          <w:sz w:val="20"/>
        </w:rPr>
      </w:pPr>
    </w:p>
    <w:p w14:paraId="3CD2E0CF" w14:textId="73665DE8" w:rsidR="00BE0422" w:rsidRDefault="00BE0422" w:rsidP="007F1B03">
      <w:pPr>
        <w:rPr>
          <w:rFonts w:asciiTheme="minorHAnsi" w:hAnsiTheme="minorHAnsi" w:cstheme="minorHAnsi"/>
          <w:b/>
          <w:sz w:val="20"/>
        </w:rPr>
      </w:pPr>
    </w:p>
    <w:p w14:paraId="65D8CC91" w14:textId="49175947" w:rsidR="003A2610" w:rsidRDefault="003A2610" w:rsidP="003A2610">
      <w:pPr>
        <w:jc w:val="center"/>
        <w:rPr>
          <w:rFonts w:asciiTheme="minorHAnsi" w:hAnsiTheme="minorHAnsi" w:cstheme="minorHAnsi"/>
          <w:b/>
          <w:sz w:val="20"/>
          <w:u w:val="single"/>
        </w:rPr>
      </w:pPr>
    </w:p>
    <w:p w14:paraId="1FC8CFA3" w14:textId="14C496F8" w:rsidR="00D0430A" w:rsidRDefault="00D0430A" w:rsidP="003A2610">
      <w:pPr>
        <w:jc w:val="center"/>
        <w:rPr>
          <w:rFonts w:asciiTheme="minorHAnsi" w:hAnsiTheme="minorHAnsi" w:cstheme="minorHAnsi"/>
          <w:b/>
          <w:sz w:val="20"/>
          <w:u w:val="single"/>
        </w:rPr>
      </w:pPr>
    </w:p>
    <w:p w14:paraId="2680C336" w14:textId="794B71D3" w:rsidR="00D0430A" w:rsidRDefault="00D0430A" w:rsidP="003A2610">
      <w:pPr>
        <w:jc w:val="center"/>
        <w:rPr>
          <w:rFonts w:asciiTheme="minorHAnsi" w:hAnsiTheme="minorHAnsi" w:cstheme="minorHAnsi"/>
          <w:b/>
          <w:sz w:val="20"/>
          <w:u w:val="single"/>
        </w:rPr>
      </w:pPr>
    </w:p>
    <w:p w14:paraId="049301A4" w14:textId="5A284407" w:rsidR="007F1B03" w:rsidRDefault="007F1B03" w:rsidP="003A2610">
      <w:pPr>
        <w:jc w:val="center"/>
        <w:rPr>
          <w:rFonts w:asciiTheme="minorHAnsi" w:hAnsiTheme="minorHAnsi" w:cstheme="minorHAnsi"/>
          <w:b/>
          <w:sz w:val="20"/>
          <w:u w:val="single"/>
        </w:rPr>
      </w:pPr>
    </w:p>
    <w:p w14:paraId="55C6B50E" w14:textId="706FF089" w:rsidR="00BE0422" w:rsidRDefault="00BE0422" w:rsidP="003A2610">
      <w:pPr>
        <w:jc w:val="center"/>
        <w:rPr>
          <w:rFonts w:asciiTheme="minorHAnsi" w:hAnsiTheme="minorHAnsi" w:cstheme="minorHAnsi"/>
          <w:b/>
          <w:sz w:val="20"/>
          <w:u w:val="single"/>
        </w:rPr>
      </w:pPr>
    </w:p>
    <w:p w14:paraId="79702B27" w14:textId="557A54E3" w:rsidR="00BE0422" w:rsidRDefault="00BE0422" w:rsidP="00BE0422">
      <w:pPr>
        <w:jc w:val="center"/>
        <w:rPr>
          <w:rFonts w:asciiTheme="minorHAnsi" w:hAnsiTheme="minorHAnsi" w:cstheme="minorHAnsi"/>
          <w:b/>
          <w:sz w:val="20"/>
          <w:u w:val="single"/>
        </w:rPr>
      </w:pPr>
    </w:p>
    <w:p w14:paraId="1DE45F6F" w14:textId="77777777" w:rsidR="00BE0422" w:rsidRDefault="00BE0422" w:rsidP="003A2610">
      <w:pPr>
        <w:jc w:val="center"/>
        <w:rPr>
          <w:rFonts w:asciiTheme="minorHAnsi" w:hAnsiTheme="minorHAnsi" w:cstheme="minorHAnsi"/>
          <w:b/>
          <w:sz w:val="20"/>
          <w:u w:val="single"/>
        </w:rPr>
      </w:pPr>
    </w:p>
    <w:p w14:paraId="7018CF4E" w14:textId="5F75E43C" w:rsidR="00BE0422" w:rsidRDefault="00BE0422" w:rsidP="003A2610">
      <w:pPr>
        <w:jc w:val="center"/>
        <w:rPr>
          <w:rFonts w:asciiTheme="minorHAnsi" w:hAnsiTheme="minorHAnsi" w:cstheme="minorHAnsi"/>
          <w:b/>
          <w:sz w:val="20"/>
          <w:u w:val="single"/>
        </w:rPr>
      </w:pPr>
    </w:p>
    <w:p w14:paraId="48C1A963" w14:textId="0A2DE7CB" w:rsidR="00BE0422" w:rsidRDefault="00BE0422" w:rsidP="003A2610">
      <w:pPr>
        <w:jc w:val="center"/>
        <w:rPr>
          <w:rFonts w:asciiTheme="minorHAnsi" w:hAnsiTheme="minorHAnsi" w:cstheme="minorHAnsi"/>
          <w:b/>
          <w:sz w:val="20"/>
          <w:u w:val="single"/>
        </w:rPr>
      </w:pPr>
    </w:p>
    <w:p w14:paraId="1E221AB5" w14:textId="53E382D1" w:rsidR="00BE0422" w:rsidRDefault="00BE0422" w:rsidP="003A2610">
      <w:pPr>
        <w:jc w:val="center"/>
        <w:rPr>
          <w:rFonts w:asciiTheme="minorHAnsi" w:hAnsiTheme="minorHAnsi" w:cstheme="minorHAnsi"/>
          <w:b/>
          <w:sz w:val="20"/>
          <w:u w:val="single"/>
        </w:rPr>
      </w:pPr>
    </w:p>
    <w:sectPr w:rsidR="00BE0422" w:rsidSect="003A3376">
      <w:headerReference w:type="default" r:id="rId14"/>
      <w:footerReference w:type="default" r:id="rId15"/>
      <w:headerReference w:type="first" r:id="rId16"/>
      <w:pgSz w:w="11906" w:h="16838"/>
      <w:pgMar w:top="709"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283C91" w14:textId="77777777" w:rsidR="00025A4D" w:rsidRDefault="00025A4D" w:rsidP="004A302B">
      <w:pPr>
        <w:spacing w:line="240" w:lineRule="auto"/>
      </w:pPr>
      <w:r>
        <w:separator/>
      </w:r>
    </w:p>
  </w:endnote>
  <w:endnote w:type="continuationSeparator" w:id="0">
    <w:p w14:paraId="14D63644" w14:textId="77777777" w:rsidR="00025A4D" w:rsidRDefault="00025A4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8" w14:textId="17FD0390" w:rsidR="002369B6" w:rsidRPr="00DD5C5D" w:rsidRDefault="002369B6" w:rsidP="00DD5C5D">
    <w:pPr>
      <w:pStyle w:val="Nagwek"/>
      <w:jc w:val="center"/>
      <w:rPr>
        <w:rFonts w:ascii="Calibri" w:hAnsi="Calibri"/>
        <w:bCs/>
        <w:sz w:val="16"/>
        <w:szCs w:val="16"/>
      </w:rPr>
    </w:pPr>
  </w:p>
  <w:p w14:paraId="30522759" w14:textId="653C64A3"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6E5E69">
      <w:rPr>
        <w:rFonts w:ascii="Calibri" w:hAnsi="Calibri"/>
        <w:bCs/>
        <w:noProof/>
        <w:sz w:val="16"/>
        <w:szCs w:val="16"/>
      </w:rPr>
      <w:t>18</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6E5E69">
      <w:rPr>
        <w:rFonts w:ascii="Calibri" w:hAnsi="Calibri"/>
        <w:bCs/>
        <w:noProof/>
        <w:sz w:val="16"/>
        <w:szCs w:val="16"/>
      </w:rPr>
      <w:t>18</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D821CC" w14:textId="77777777" w:rsidR="00025A4D" w:rsidRDefault="00025A4D" w:rsidP="004A302B">
      <w:pPr>
        <w:spacing w:line="240" w:lineRule="auto"/>
      </w:pPr>
      <w:r>
        <w:separator/>
      </w:r>
    </w:p>
  </w:footnote>
  <w:footnote w:type="continuationSeparator" w:id="0">
    <w:p w14:paraId="607EADCB" w14:textId="77777777" w:rsidR="00025A4D" w:rsidRDefault="00025A4D" w:rsidP="004A302B">
      <w:pPr>
        <w:spacing w:line="240" w:lineRule="auto"/>
      </w:pPr>
      <w:r>
        <w:continuationSeparator/>
      </w:r>
    </w:p>
  </w:footnote>
  <w:footnote w:id="1">
    <w:p w14:paraId="01FA7FF2" w14:textId="37C0F2E4"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Załączyć w projekcie</w:t>
      </w:r>
      <w:r w:rsidR="00886648">
        <w:rPr>
          <w:sz w:val="16"/>
          <w:szCs w:val="16"/>
        </w:rPr>
        <w:t>,</w:t>
      </w:r>
      <w:r w:rsidRPr="00886648">
        <w:rPr>
          <w:sz w:val="16"/>
          <w:szCs w:val="16"/>
        </w:rPr>
        <w:t xml:space="preserve"> jeżeli warunki</w:t>
      </w:r>
      <w:r w:rsidR="00886648">
        <w:rPr>
          <w:sz w:val="16"/>
          <w:szCs w:val="16"/>
        </w:rPr>
        <w:t xml:space="preserve"> realizacji robót tego wymagają</w:t>
      </w:r>
    </w:p>
  </w:footnote>
  <w:footnote w:id="2">
    <w:p w14:paraId="020B13F3" w14:textId="77777777"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Potwierdzenie notarialne lub przez organ wydający decyzję</w:t>
      </w:r>
    </w:p>
  </w:footnote>
  <w:footnote w:id="3">
    <w:p w14:paraId="7E090B1F" w14:textId="7C0F3900" w:rsidR="005873E7" w:rsidRPr="00886648" w:rsidRDefault="005873E7" w:rsidP="005873E7">
      <w:pPr>
        <w:pStyle w:val="Tekstprzypisudolnego"/>
        <w:rPr>
          <w:sz w:val="16"/>
          <w:szCs w:val="16"/>
        </w:rPr>
      </w:pPr>
      <w:r w:rsidRPr="00886648">
        <w:rPr>
          <w:rStyle w:val="Odwoanieprzypisudolnego"/>
          <w:sz w:val="16"/>
          <w:szCs w:val="16"/>
        </w:rPr>
        <w:footnoteRef/>
      </w:r>
      <w:r w:rsidR="00886648">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sidR="00B97BFD">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A1557" w14:textId="1D96F4AD" w:rsidR="002369B6" w:rsidRPr="00B074C6" w:rsidRDefault="002369B6" w:rsidP="00B074C6">
    <w:pPr>
      <w:pStyle w:val="Nagwek"/>
      <w:tabs>
        <w:tab w:val="clear" w:pos="4536"/>
        <w:tab w:val="clear" w:pos="9072"/>
        <w:tab w:val="left" w:pos="5265"/>
      </w:tabs>
      <w:spacing w:after="120" w:line="276" w:lineRule="auto"/>
      <w:rPr>
        <w:rFonts w:asciiTheme="minorHAnsi" w:hAnsiTheme="minorHAnsi" w:cstheme="minorHAnsi"/>
        <w:color w:val="4F81BD" w:themeColor="accent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23F90A" w14:textId="640DA55B" w:rsidR="00B074C6" w:rsidRDefault="00562B0E" w:rsidP="00562B0E">
    <w:pPr>
      <w:pStyle w:val="Nagwek"/>
      <w:tabs>
        <w:tab w:val="clear" w:pos="4536"/>
        <w:tab w:val="clear" w:pos="9072"/>
        <w:tab w:val="right" w:pos="8959"/>
      </w:tabs>
    </w:pPr>
    <w:r w:rsidRPr="00777F2D">
      <w:t>POST/DYS/OLD/GZ/04378/2025</w:t>
    </w:r>
    <w:r>
      <w:tab/>
    </w:r>
    <w:r>
      <w:rPr>
        <w:noProof/>
        <w:lang w:eastAsia="pl-PL"/>
      </w:rPr>
      <w:drawing>
        <wp:inline distT="0" distB="0" distL="0" distR="0" wp14:anchorId="446EEA29" wp14:editId="6E19FD49">
          <wp:extent cx="876300" cy="681355"/>
          <wp:effectExtent l="0" t="0" r="0" b="4445"/>
          <wp:docPr id="1934597186" name="Obraz 1934597186"/>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5"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667E07"/>
    <w:multiLevelType w:val="multilevel"/>
    <w:tmpl w:val="36642A40"/>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2"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5"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6"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B71234A"/>
    <w:multiLevelType w:val="multilevel"/>
    <w:tmpl w:val="4BE64020"/>
    <w:lvl w:ilvl="0">
      <w:start w:val="1"/>
      <w:numFmt w:val="decimal"/>
      <w:lvlText w:val="6.%1"/>
      <w:lvlJc w:val="left"/>
      <w:pPr>
        <w:tabs>
          <w:tab w:val="num" w:pos="786"/>
        </w:tabs>
        <w:ind w:left="851" w:hanging="425"/>
      </w:pPr>
      <w:rPr>
        <w:rFonts w:hint="default"/>
      </w:rPr>
    </w:lvl>
    <w:lvl w:ilvl="1">
      <w:start w:val="1"/>
      <w:numFmt w:val="decimal"/>
      <w:lvlText w:val="%1.%2."/>
      <w:lvlJc w:val="left"/>
      <w:pPr>
        <w:tabs>
          <w:tab w:val="num" w:pos="1022"/>
        </w:tabs>
        <w:ind w:left="1022" w:hanging="454"/>
      </w:pPr>
      <w:rPr>
        <w:rFonts w:ascii="Arial" w:hAnsi="Arial" w:cs="Arial" w:hint="default"/>
      </w:rPr>
    </w:lvl>
    <w:lvl w:ilvl="2">
      <w:start w:val="1"/>
      <w:numFmt w:val="decimal"/>
      <w:lvlText w:val="%1.%2.%3."/>
      <w:lvlJc w:val="left"/>
      <w:pPr>
        <w:tabs>
          <w:tab w:val="num" w:pos="1866"/>
        </w:tabs>
        <w:ind w:left="1650" w:hanging="504"/>
      </w:pPr>
      <w:rPr>
        <w:rFonts w:hint="default"/>
      </w:rPr>
    </w:lvl>
    <w:lvl w:ilvl="3">
      <w:start w:val="1"/>
      <w:numFmt w:val="decimal"/>
      <w:lvlText w:val="%1.%2.%3.%4."/>
      <w:lvlJc w:val="left"/>
      <w:pPr>
        <w:tabs>
          <w:tab w:val="num" w:pos="2586"/>
        </w:tabs>
        <w:ind w:left="2154" w:hanging="648"/>
      </w:pPr>
      <w:rPr>
        <w:rFonts w:hint="default"/>
      </w:rPr>
    </w:lvl>
    <w:lvl w:ilvl="4">
      <w:start w:val="1"/>
      <w:numFmt w:val="decimal"/>
      <w:lvlText w:val="%1.%2.%3.%4.%5."/>
      <w:lvlJc w:val="left"/>
      <w:pPr>
        <w:tabs>
          <w:tab w:val="num" w:pos="2946"/>
        </w:tabs>
        <w:ind w:left="2658" w:hanging="792"/>
      </w:pPr>
      <w:rPr>
        <w:rFonts w:hint="default"/>
      </w:rPr>
    </w:lvl>
    <w:lvl w:ilvl="5">
      <w:start w:val="1"/>
      <w:numFmt w:val="decimal"/>
      <w:lvlText w:val="%1.%2.%3.%4.%5.%6."/>
      <w:lvlJc w:val="left"/>
      <w:pPr>
        <w:tabs>
          <w:tab w:val="num" w:pos="3666"/>
        </w:tabs>
        <w:ind w:left="3162" w:hanging="936"/>
      </w:pPr>
      <w:rPr>
        <w:rFonts w:hint="default"/>
      </w:rPr>
    </w:lvl>
    <w:lvl w:ilvl="6">
      <w:start w:val="1"/>
      <w:numFmt w:val="decimal"/>
      <w:lvlText w:val="%1.%2.%3.%4.%5.%6.%7."/>
      <w:lvlJc w:val="left"/>
      <w:pPr>
        <w:tabs>
          <w:tab w:val="num" w:pos="4026"/>
        </w:tabs>
        <w:ind w:left="3666" w:hanging="1080"/>
      </w:pPr>
      <w:rPr>
        <w:rFonts w:hint="default"/>
      </w:rPr>
    </w:lvl>
    <w:lvl w:ilvl="7">
      <w:start w:val="1"/>
      <w:numFmt w:val="decimal"/>
      <w:lvlText w:val="%1.%2.%3.%4.%5.%6.%7.%8."/>
      <w:lvlJc w:val="left"/>
      <w:pPr>
        <w:tabs>
          <w:tab w:val="num" w:pos="4746"/>
        </w:tabs>
        <w:ind w:left="4170" w:hanging="1224"/>
      </w:pPr>
      <w:rPr>
        <w:rFonts w:hint="default"/>
      </w:rPr>
    </w:lvl>
    <w:lvl w:ilvl="8">
      <w:start w:val="1"/>
      <w:numFmt w:val="decimal"/>
      <w:lvlText w:val="%1.%2.%3.%4.%5.%6.%7.%8.%9."/>
      <w:lvlJc w:val="left"/>
      <w:pPr>
        <w:tabs>
          <w:tab w:val="num" w:pos="5466"/>
        </w:tabs>
        <w:ind w:left="4746" w:hanging="1440"/>
      </w:pPr>
      <w:rPr>
        <w:rFonts w:hint="default"/>
      </w:rPr>
    </w:lvl>
  </w:abstractNum>
  <w:abstractNum w:abstractNumId="32"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4" w15:restartNumberingAfterBreak="0">
    <w:nsid w:val="74176005"/>
    <w:multiLevelType w:val="hybridMultilevel"/>
    <w:tmpl w:val="F65AA54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6"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8"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1996838486">
    <w:abstractNumId w:val="14"/>
  </w:num>
  <w:num w:numId="2" w16cid:durableId="2115050789">
    <w:abstractNumId w:val="15"/>
  </w:num>
  <w:num w:numId="3" w16cid:durableId="1848866398">
    <w:abstractNumId w:val="18"/>
  </w:num>
  <w:num w:numId="4" w16cid:durableId="1599479801">
    <w:abstractNumId w:val="23"/>
  </w:num>
  <w:num w:numId="5" w16cid:durableId="994841777">
    <w:abstractNumId w:val="27"/>
  </w:num>
  <w:num w:numId="6" w16cid:durableId="1351681676">
    <w:abstractNumId w:val="10"/>
  </w:num>
  <w:num w:numId="7" w16cid:durableId="1133249805">
    <w:abstractNumId w:val="17"/>
  </w:num>
  <w:num w:numId="8" w16cid:durableId="1533033825">
    <w:abstractNumId w:val="9"/>
  </w:num>
  <w:num w:numId="9" w16cid:durableId="670720679">
    <w:abstractNumId w:val="38"/>
  </w:num>
  <w:num w:numId="10" w16cid:durableId="1240168491">
    <w:abstractNumId w:val="20"/>
  </w:num>
  <w:num w:numId="11" w16cid:durableId="359672934">
    <w:abstractNumId w:val="19"/>
  </w:num>
  <w:num w:numId="12" w16cid:durableId="1267343097">
    <w:abstractNumId w:val="30"/>
  </w:num>
  <w:num w:numId="13" w16cid:durableId="625815817">
    <w:abstractNumId w:val="28"/>
  </w:num>
  <w:num w:numId="14" w16cid:durableId="1156993894">
    <w:abstractNumId w:val="6"/>
  </w:num>
  <w:num w:numId="15" w16cid:durableId="483357181">
    <w:abstractNumId w:val="12"/>
  </w:num>
  <w:num w:numId="16" w16cid:durableId="315644144">
    <w:abstractNumId w:val="32"/>
  </w:num>
  <w:num w:numId="17" w16cid:durableId="1109662374">
    <w:abstractNumId w:val="5"/>
  </w:num>
  <w:num w:numId="18" w16cid:durableId="2130778336">
    <w:abstractNumId w:val="7"/>
  </w:num>
  <w:num w:numId="19" w16cid:durableId="356583273">
    <w:abstractNumId w:val="33"/>
  </w:num>
  <w:num w:numId="20" w16cid:durableId="67925920">
    <w:abstractNumId w:val="25"/>
  </w:num>
  <w:num w:numId="21" w16cid:durableId="771166550">
    <w:abstractNumId w:val="40"/>
  </w:num>
  <w:num w:numId="22" w16cid:durableId="1278179632">
    <w:abstractNumId w:val="35"/>
  </w:num>
  <w:num w:numId="23" w16cid:durableId="1275093756">
    <w:abstractNumId w:val="29"/>
  </w:num>
  <w:num w:numId="24" w16cid:durableId="565185069">
    <w:abstractNumId w:val="22"/>
  </w:num>
  <w:num w:numId="25" w16cid:durableId="1087074178">
    <w:abstractNumId w:val="39"/>
  </w:num>
  <w:num w:numId="26" w16cid:durableId="489638663">
    <w:abstractNumId w:val="37"/>
  </w:num>
  <w:num w:numId="27" w16cid:durableId="502936990">
    <w:abstractNumId w:val="21"/>
  </w:num>
  <w:num w:numId="28" w16cid:durableId="505947203">
    <w:abstractNumId w:val="24"/>
  </w:num>
  <w:num w:numId="29" w16cid:durableId="1725174285">
    <w:abstractNumId w:val="31"/>
  </w:num>
  <w:num w:numId="30" w16cid:durableId="1628706966">
    <w:abstractNumId w:val="34"/>
  </w:num>
  <w:num w:numId="31" w16cid:durableId="742071615">
    <w:abstractNumId w:val="4"/>
  </w:num>
  <w:num w:numId="32" w16cid:durableId="222180349">
    <w:abstractNumId w:val="8"/>
  </w:num>
  <w:num w:numId="33" w16cid:durableId="11716001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653416978">
    <w:abstractNumId w:val="36"/>
  </w:num>
  <w:num w:numId="35" w16cid:durableId="953631649">
    <w:abstractNumId w:val="16"/>
  </w:num>
  <w:num w:numId="36" w16cid:durableId="1173839161">
    <w:abstractNumId w:val="11"/>
  </w:num>
  <w:num w:numId="37" w16cid:durableId="153842719">
    <w:abstractNumId w:val="13"/>
  </w:num>
  <w:num w:numId="38" w16cid:durableId="350684288">
    <w:abstractNumId w:val="3"/>
  </w:num>
  <w:num w:numId="39" w16cid:durableId="574437683">
    <w:abstractNumId w:val="26"/>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iotor-Goździk Izabela [PGE Dystr. O.Łódź]">
    <w15:presenceInfo w15:providerId="None" w15:userId="Siotor-Goździk Izabela [PGE Dystr. O.Łódź]"/>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A4D"/>
    <w:rsid w:val="00025FE0"/>
    <w:rsid w:val="000272CF"/>
    <w:rsid w:val="000273E9"/>
    <w:rsid w:val="00031ABB"/>
    <w:rsid w:val="00032E9D"/>
    <w:rsid w:val="000339B0"/>
    <w:rsid w:val="00034466"/>
    <w:rsid w:val="0003633A"/>
    <w:rsid w:val="00037857"/>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1B26"/>
    <w:rsid w:val="000532AE"/>
    <w:rsid w:val="0005439E"/>
    <w:rsid w:val="00055178"/>
    <w:rsid w:val="00056DB4"/>
    <w:rsid w:val="00057E00"/>
    <w:rsid w:val="00062596"/>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056"/>
    <w:rsid w:val="00165652"/>
    <w:rsid w:val="00166625"/>
    <w:rsid w:val="00166E39"/>
    <w:rsid w:val="00167D1F"/>
    <w:rsid w:val="00171C78"/>
    <w:rsid w:val="001728F5"/>
    <w:rsid w:val="00173A31"/>
    <w:rsid w:val="001741FB"/>
    <w:rsid w:val="00174BE0"/>
    <w:rsid w:val="00175CDB"/>
    <w:rsid w:val="001764CF"/>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206"/>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C84"/>
    <w:rsid w:val="00245F53"/>
    <w:rsid w:val="00247908"/>
    <w:rsid w:val="0024792E"/>
    <w:rsid w:val="002511EE"/>
    <w:rsid w:val="002532C3"/>
    <w:rsid w:val="002548AD"/>
    <w:rsid w:val="00255149"/>
    <w:rsid w:val="00261683"/>
    <w:rsid w:val="00262365"/>
    <w:rsid w:val="0026273C"/>
    <w:rsid w:val="00262836"/>
    <w:rsid w:val="002633C2"/>
    <w:rsid w:val="00264883"/>
    <w:rsid w:val="00264972"/>
    <w:rsid w:val="002651FF"/>
    <w:rsid w:val="00265C9F"/>
    <w:rsid w:val="0026622D"/>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0EBB"/>
    <w:rsid w:val="0028129B"/>
    <w:rsid w:val="00283455"/>
    <w:rsid w:val="0028464D"/>
    <w:rsid w:val="002859F3"/>
    <w:rsid w:val="00285F77"/>
    <w:rsid w:val="00286BAA"/>
    <w:rsid w:val="00287FDC"/>
    <w:rsid w:val="002907F0"/>
    <w:rsid w:val="00290C62"/>
    <w:rsid w:val="0029106C"/>
    <w:rsid w:val="002925CA"/>
    <w:rsid w:val="00292E9D"/>
    <w:rsid w:val="002933B6"/>
    <w:rsid w:val="00293ABE"/>
    <w:rsid w:val="00293B49"/>
    <w:rsid w:val="0029407F"/>
    <w:rsid w:val="002940E3"/>
    <w:rsid w:val="002946F8"/>
    <w:rsid w:val="00295838"/>
    <w:rsid w:val="002959FE"/>
    <w:rsid w:val="002962DA"/>
    <w:rsid w:val="00297F27"/>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192"/>
    <w:rsid w:val="002C3573"/>
    <w:rsid w:val="002C62F5"/>
    <w:rsid w:val="002C6CE5"/>
    <w:rsid w:val="002C7B0A"/>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073"/>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29D0"/>
    <w:rsid w:val="00333C26"/>
    <w:rsid w:val="00334A4C"/>
    <w:rsid w:val="003354D2"/>
    <w:rsid w:val="00335E18"/>
    <w:rsid w:val="00337033"/>
    <w:rsid w:val="00337F58"/>
    <w:rsid w:val="00340759"/>
    <w:rsid w:val="00340944"/>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6EE3"/>
    <w:rsid w:val="00397F6C"/>
    <w:rsid w:val="003A0ADD"/>
    <w:rsid w:val="003A0EEA"/>
    <w:rsid w:val="003A12B0"/>
    <w:rsid w:val="003A2610"/>
    <w:rsid w:val="003A2794"/>
    <w:rsid w:val="003A2CBB"/>
    <w:rsid w:val="003A3376"/>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2F"/>
    <w:rsid w:val="003C2B99"/>
    <w:rsid w:val="003C2FD0"/>
    <w:rsid w:val="003C39BE"/>
    <w:rsid w:val="003C547E"/>
    <w:rsid w:val="003C64D8"/>
    <w:rsid w:val="003C7649"/>
    <w:rsid w:val="003C7A3B"/>
    <w:rsid w:val="003C7F7D"/>
    <w:rsid w:val="003D27B6"/>
    <w:rsid w:val="003D482E"/>
    <w:rsid w:val="003D495E"/>
    <w:rsid w:val="003D4C53"/>
    <w:rsid w:val="003D6001"/>
    <w:rsid w:val="003D640B"/>
    <w:rsid w:val="003D6F63"/>
    <w:rsid w:val="003D7BC9"/>
    <w:rsid w:val="003D7F46"/>
    <w:rsid w:val="003E0C0F"/>
    <w:rsid w:val="003E0D0B"/>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63B0"/>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38FF"/>
    <w:rsid w:val="00464543"/>
    <w:rsid w:val="00465B31"/>
    <w:rsid w:val="004672FC"/>
    <w:rsid w:val="00467DA9"/>
    <w:rsid w:val="0047096D"/>
    <w:rsid w:val="00471571"/>
    <w:rsid w:val="00471E73"/>
    <w:rsid w:val="004723E9"/>
    <w:rsid w:val="00474A5B"/>
    <w:rsid w:val="00474FC5"/>
    <w:rsid w:val="00474FFF"/>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19"/>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00F1"/>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1897"/>
    <w:rsid w:val="0050273F"/>
    <w:rsid w:val="00502D83"/>
    <w:rsid w:val="0050326B"/>
    <w:rsid w:val="00503485"/>
    <w:rsid w:val="0051022D"/>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12F"/>
    <w:rsid w:val="0054759B"/>
    <w:rsid w:val="00547B99"/>
    <w:rsid w:val="00550019"/>
    <w:rsid w:val="005514E8"/>
    <w:rsid w:val="00552376"/>
    <w:rsid w:val="005528DB"/>
    <w:rsid w:val="005542A1"/>
    <w:rsid w:val="00554E15"/>
    <w:rsid w:val="00555426"/>
    <w:rsid w:val="00556820"/>
    <w:rsid w:val="0055689B"/>
    <w:rsid w:val="0055697F"/>
    <w:rsid w:val="00556E66"/>
    <w:rsid w:val="005577B7"/>
    <w:rsid w:val="00560BBA"/>
    <w:rsid w:val="00561B4B"/>
    <w:rsid w:val="00562B0E"/>
    <w:rsid w:val="00562B36"/>
    <w:rsid w:val="00562EF4"/>
    <w:rsid w:val="00563105"/>
    <w:rsid w:val="00563B46"/>
    <w:rsid w:val="00563B50"/>
    <w:rsid w:val="005669B3"/>
    <w:rsid w:val="0056761A"/>
    <w:rsid w:val="00570A04"/>
    <w:rsid w:val="005712F0"/>
    <w:rsid w:val="00574607"/>
    <w:rsid w:val="00574BD8"/>
    <w:rsid w:val="0057723F"/>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20E4"/>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B7A9C"/>
    <w:rsid w:val="005C18BB"/>
    <w:rsid w:val="005C1E38"/>
    <w:rsid w:val="005C23BF"/>
    <w:rsid w:val="005C318B"/>
    <w:rsid w:val="005C489F"/>
    <w:rsid w:val="005C497A"/>
    <w:rsid w:val="005C503D"/>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773"/>
    <w:rsid w:val="005F4537"/>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516A"/>
    <w:rsid w:val="00637544"/>
    <w:rsid w:val="006376AA"/>
    <w:rsid w:val="00640DA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20B7"/>
    <w:rsid w:val="00673AC7"/>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3DE6"/>
    <w:rsid w:val="006D630C"/>
    <w:rsid w:val="006D75E6"/>
    <w:rsid w:val="006D77AB"/>
    <w:rsid w:val="006E09F7"/>
    <w:rsid w:val="006E25E8"/>
    <w:rsid w:val="006E349D"/>
    <w:rsid w:val="006E5C2B"/>
    <w:rsid w:val="006E5E69"/>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0E2B"/>
    <w:rsid w:val="00711D36"/>
    <w:rsid w:val="00712338"/>
    <w:rsid w:val="0071298C"/>
    <w:rsid w:val="007140FB"/>
    <w:rsid w:val="00716A25"/>
    <w:rsid w:val="00722DA7"/>
    <w:rsid w:val="00723157"/>
    <w:rsid w:val="00723DBB"/>
    <w:rsid w:val="00723F16"/>
    <w:rsid w:val="00724029"/>
    <w:rsid w:val="00725CDF"/>
    <w:rsid w:val="00726536"/>
    <w:rsid w:val="007276F9"/>
    <w:rsid w:val="007304DE"/>
    <w:rsid w:val="00730560"/>
    <w:rsid w:val="00730FB0"/>
    <w:rsid w:val="00731E14"/>
    <w:rsid w:val="007328FA"/>
    <w:rsid w:val="00734385"/>
    <w:rsid w:val="00735EE1"/>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76F0B"/>
    <w:rsid w:val="00780E0A"/>
    <w:rsid w:val="00782340"/>
    <w:rsid w:val="0078319C"/>
    <w:rsid w:val="00783534"/>
    <w:rsid w:val="00785158"/>
    <w:rsid w:val="0078583F"/>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2BCA"/>
    <w:rsid w:val="007A4D2D"/>
    <w:rsid w:val="007A5A0C"/>
    <w:rsid w:val="007A6B8F"/>
    <w:rsid w:val="007A7DE8"/>
    <w:rsid w:val="007B2E2F"/>
    <w:rsid w:val="007B372D"/>
    <w:rsid w:val="007B374B"/>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1B03"/>
    <w:rsid w:val="007F3DB0"/>
    <w:rsid w:val="007F4D3D"/>
    <w:rsid w:val="007F66B9"/>
    <w:rsid w:val="00801C80"/>
    <w:rsid w:val="00801CE4"/>
    <w:rsid w:val="00803284"/>
    <w:rsid w:val="008045FB"/>
    <w:rsid w:val="008048D1"/>
    <w:rsid w:val="00804A9E"/>
    <w:rsid w:val="00804B90"/>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4775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77F8F"/>
    <w:rsid w:val="00880069"/>
    <w:rsid w:val="00880C90"/>
    <w:rsid w:val="00881138"/>
    <w:rsid w:val="00883EF2"/>
    <w:rsid w:val="0088627F"/>
    <w:rsid w:val="00886648"/>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2790"/>
    <w:rsid w:val="008B4363"/>
    <w:rsid w:val="008B4FBD"/>
    <w:rsid w:val="008B5203"/>
    <w:rsid w:val="008B6029"/>
    <w:rsid w:val="008B6378"/>
    <w:rsid w:val="008B65BB"/>
    <w:rsid w:val="008B69B1"/>
    <w:rsid w:val="008B7004"/>
    <w:rsid w:val="008B7D9C"/>
    <w:rsid w:val="008C1055"/>
    <w:rsid w:val="008C1260"/>
    <w:rsid w:val="008C127F"/>
    <w:rsid w:val="008C201E"/>
    <w:rsid w:val="008C21CF"/>
    <w:rsid w:val="008C3C7B"/>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17B01"/>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2B7"/>
    <w:rsid w:val="0095231D"/>
    <w:rsid w:val="00955B2D"/>
    <w:rsid w:val="00956311"/>
    <w:rsid w:val="00956385"/>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2FEA"/>
    <w:rsid w:val="009839E5"/>
    <w:rsid w:val="00983C93"/>
    <w:rsid w:val="009845CA"/>
    <w:rsid w:val="009848E6"/>
    <w:rsid w:val="00985E2D"/>
    <w:rsid w:val="009860DB"/>
    <w:rsid w:val="009868E3"/>
    <w:rsid w:val="00987631"/>
    <w:rsid w:val="00987AC6"/>
    <w:rsid w:val="009901CA"/>
    <w:rsid w:val="00991AA8"/>
    <w:rsid w:val="009927F3"/>
    <w:rsid w:val="00993679"/>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9F74FE"/>
    <w:rsid w:val="00A013C6"/>
    <w:rsid w:val="00A01CCC"/>
    <w:rsid w:val="00A0223F"/>
    <w:rsid w:val="00A02F21"/>
    <w:rsid w:val="00A06336"/>
    <w:rsid w:val="00A06EF8"/>
    <w:rsid w:val="00A07503"/>
    <w:rsid w:val="00A104C0"/>
    <w:rsid w:val="00A111A0"/>
    <w:rsid w:val="00A12FBB"/>
    <w:rsid w:val="00A138C2"/>
    <w:rsid w:val="00A13BD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188C"/>
    <w:rsid w:val="00AA35C5"/>
    <w:rsid w:val="00AA381F"/>
    <w:rsid w:val="00AA68A1"/>
    <w:rsid w:val="00AB1632"/>
    <w:rsid w:val="00AB5736"/>
    <w:rsid w:val="00AB5D04"/>
    <w:rsid w:val="00AB62CD"/>
    <w:rsid w:val="00AB68B1"/>
    <w:rsid w:val="00AB6A7B"/>
    <w:rsid w:val="00AB6DE4"/>
    <w:rsid w:val="00AB6F87"/>
    <w:rsid w:val="00AC0757"/>
    <w:rsid w:val="00AC0B63"/>
    <w:rsid w:val="00AC13BD"/>
    <w:rsid w:val="00AC230B"/>
    <w:rsid w:val="00AC2669"/>
    <w:rsid w:val="00AC310B"/>
    <w:rsid w:val="00AC37C8"/>
    <w:rsid w:val="00AD0BC7"/>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E7B17"/>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074C6"/>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49C3"/>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87DE5"/>
    <w:rsid w:val="00B93631"/>
    <w:rsid w:val="00B93845"/>
    <w:rsid w:val="00B9399E"/>
    <w:rsid w:val="00B94436"/>
    <w:rsid w:val="00B94FCA"/>
    <w:rsid w:val="00B96ADB"/>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C792F"/>
    <w:rsid w:val="00BD0EF5"/>
    <w:rsid w:val="00BD26CD"/>
    <w:rsid w:val="00BD2CCB"/>
    <w:rsid w:val="00BD59CB"/>
    <w:rsid w:val="00BD5D16"/>
    <w:rsid w:val="00BD6E85"/>
    <w:rsid w:val="00BD783C"/>
    <w:rsid w:val="00BE01FB"/>
    <w:rsid w:val="00BE0422"/>
    <w:rsid w:val="00BE04DA"/>
    <w:rsid w:val="00BE062D"/>
    <w:rsid w:val="00BE0E10"/>
    <w:rsid w:val="00BE0FF4"/>
    <w:rsid w:val="00BE1195"/>
    <w:rsid w:val="00BE1821"/>
    <w:rsid w:val="00BE1D94"/>
    <w:rsid w:val="00BE4077"/>
    <w:rsid w:val="00BE631D"/>
    <w:rsid w:val="00BE7B7F"/>
    <w:rsid w:val="00BE7E6D"/>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574"/>
    <w:rsid w:val="00C529E4"/>
    <w:rsid w:val="00C52A3C"/>
    <w:rsid w:val="00C5340E"/>
    <w:rsid w:val="00C538E0"/>
    <w:rsid w:val="00C53C93"/>
    <w:rsid w:val="00C54C62"/>
    <w:rsid w:val="00C56978"/>
    <w:rsid w:val="00C57AC1"/>
    <w:rsid w:val="00C57DFD"/>
    <w:rsid w:val="00C6017B"/>
    <w:rsid w:val="00C604DC"/>
    <w:rsid w:val="00C60C4F"/>
    <w:rsid w:val="00C6130D"/>
    <w:rsid w:val="00C62B00"/>
    <w:rsid w:val="00C63783"/>
    <w:rsid w:val="00C65B49"/>
    <w:rsid w:val="00C661EE"/>
    <w:rsid w:val="00C66955"/>
    <w:rsid w:val="00C715D7"/>
    <w:rsid w:val="00C73794"/>
    <w:rsid w:val="00C74A32"/>
    <w:rsid w:val="00C754D0"/>
    <w:rsid w:val="00C75D4B"/>
    <w:rsid w:val="00C75EB0"/>
    <w:rsid w:val="00C76DD0"/>
    <w:rsid w:val="00C80221"/>
    <w:rsid w:val="00C80612"/>
    <w:rsid w:val="00C80756"/>
    <w:rsid w:val="00C86884"/>
    <w:rsid w:val="00C87108"/>
    <w:rsid w:val="00C87D63"/>
    <w:rsid w:val="00C91669"/>
    <w:rsid w:val="00C91E7A"/>
    <w:rsid w:val="00C9208B"/>
    <w:rsid w:val="00C9366C"/>
    <w:rsid w:val="00C94218"/>
    <w:rsid w:val="00C942E7"/>
    <w:rsid w:val="00C95549"/>
    <w:rsid w:val="00C95BBA"/>
    <w:rsid w:val="00C95F22"/>
    <w:rsid w:val="00C961D8"/>
    <w:rsid w:val="00CA09C8"/>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30A"/>
    <w:rsid w:val="00D04E35"/>
    <w:rsid w:val="00D054C9"/>
    <w:rsid w:val="00D06BEC"/>
    <w:rsid w:val="00D06E24"/>
    <w:rsid w:val="00D072C7"/>
    <w:rsid w:val="00D07D6F"/>
    <w:rsid w:val="00D10625"/>
    <w:rsid w:val="00D10928"/>
    <w:rsid w:val="00D11B2C"/>
    <w:rsid w:val="00D1428B"/>
    <w:rsid w:val="00D1479A"/>
    <w:rsid w:val="00D14A49"/>
    <w:rsid w:val="00D160AA"/>
    <w:rsid w:val="00D166DF"/>
    <w:rsid w:val="00D202A1"/>
    <w:rsid w:val="00D20EA1"/>
    <w:rsid w:val="00D21C61"/>
    <w:rsid w:val="00D2236D"/>
    <w:rsid w:val="00D22439"/>
    <w:rsid w:val="00D245A7"/>
    <w:rsid w:val="00D25C8E"/>
    <w:rsid w:val="00D3114C"/>
    <w:rsid w:val="00D319DD"/>
    <w:rsid w:val="00D3219E"/>
    <w:rsid w:val="00D33389"/>
    <w:rsid w:val="00D35265"/>
    <w:rsid w:val="00D374E7"/>
    <w:rsid w:val="00D41914"/>
    <w:rsid w:val="00D42C86"/>
    <w:rsid w:val="00D42F0B"/>
    <w:rsid w:val="00D42FAF"/>
    <w:rsid w:val="00D4550A"/>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771B7"/>
    <w:rsid w:val="00D81B30"/>
    <w:rsid w:val="00D81C42"/>
    <w:rsid w:val="00D81CB9"/>
    <w:rsid w:val="00D821A3"/>
    <w:rsid w:val="00D8519B"/>
    <w:rsid w:val="00D86054"/>
    <w:rsid w:val="00D860E1"/>
    <w:rsid w:val="00D86300"/>
    <w:rsid w:val="00D86504"/>
    <w:rsid w:val="00D86E0B"/>
    <w:rsid w:val="00D86F81"/>
    <w:rsid w:val="00D8712F"/>
    <w:rsid w:val="00D87EFA"/>
    <w:rsid w:val="00D90546"/>
    <w:rsid w:val="00D914F4"/>
    <w:rsid w:val="00D92CAE"/>
    <w:rsid w:val="00D93336"/>
    <w:rsid w:val="00D936DC"/>
    <w:rsid w:val="00D9632A"/>
    <w:rsid w:val="00D9799B"/>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00B5"/>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505"/>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6F37"/>
    <w:rsid w:val="00E97161"/>
    <w:rsid w:val="00E974F2"/>
    <w:rsid w:val="00E97A2C"/>
    <w:rsid w:val="00E97B22"/>
    <w:rsid w:val="00EA0469"/>
    <w:rsid w:val="00EA0560"/>
    <w:rsid w:val="00EA057F"/>
    <w:rsid w:val="00EA2F59"/>
    <w:rsid w:val="00EA3A0C"/>
    <w:rsid w:val="00EA4D6B"/>
    <w:rsid w:val="00EA5926"/>
    <w:rsid w:val="00EA6484"/>
    <w:rsid w:val="00EB05F2"/>
    <w:rsid w:val="00EB0940"/>
    <w:rsid w:val="00EB0ADA"/>
    <w:rsid w:val="00EB0D46"/>
    <w:rsid w:val="00EB2044"/>
    <w:rsid w:val="00EB249F"/>
    <w:rsid w:val="00EB3B09"/>
    <w:rsid w:val="00EB430C"/>
    <w:rsid w:val="00EB51A7"/>
    <w:rsid w:val="00EB702B"/>
    <w:rsid w:val="00EB721C"/>
    <w:rsid w:val="00EB7AC1"/>
    <w:rsid w:val="00EC0935"/>
    <w:rsid w:val="00EC165E"/>
    <w:rsid w:val="00EC1CD7"/>
    <w:rsid w:val="00EC2073"/>
    <w:rsid w:val="00EC33C8"/>
    <w:rsid w:val="00EC4992"/>
    <w:rsid w:val="00EC4E3D"/>
    <w:rsid w:val="00EC6C1E"/>
    <w:rsid w:val="00EC6FDB"/>
    <w:rsid w:val="00ED0661"/>
    <w:rsid w:val="00ED0668"/>
    <w:rsid w:val="00ED1312"/>
    <w:rsid w:val="00ED39EF"/>
    <w:rsid w:val="00ED3C0A"/>
    <w:rsid w:val="00ED491F"/>
    <w:rsid w:val="00ED53E3"/>
    <w:rsid w:val="00ED5F43"/>
    <w:rsid w:val="00ED73DC"/>
    <w:rsid w:val="00ED7F10"/>
    <w:rsid w:val="00EE07DB"/>
    <w:rsid w:val="00EE20A5"/>
    <w:rsid w:val="00EE2117"/>
    <w:rsid w:val="00EE2D98"/>
    <w:rsid w:val="00EE30D7"/>
    <w:rsid w:val="00EE3DB1"/>
    <w:rsid w:val="00EE4B8A"/>
    <w:rsid w:val="00EE5F45"/>
    <w:rsid w:val="00EE76C8"/>
    <w:rsid w:val="00EE7E0A"/>
    <w:rsid w:val="00EF20BE"/>
    <w:rsid w:val="00EF7DD4"/>
    <w:rsid w:val="00F0010F"/>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38A7"/>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87778"/>
    <w:rsid w:val="00F94B64"/>
    <w:rsid w:val="00F95D6C"/>
    <w:rsid w:val="00F963B0"/>
    <w:rsid w:val="00F9796B"/>
    <w:rsid w:val="00F97A80"/>
    <w:rsid w:val="00FA0252"/>
    <w:rsid w:val="00FA08C4"/>
    <w:rsid w:val="00FA0E61"/>
    <w:rsid w:val="00FA1A56"/>
    <w:rsid w:val="00FA2095"/>
    <w:rsid w:val="00FA2E02"/>
    <w:rsid w:val="00FA6002"/>
    <w:rsid w:val="00FA676C"/>
    <w:rsid w:val="00FA6F13"/>
    <w:rsid w:val="00FA7AC9"/>
    <w:rsid w:val="00FA7CCA"/>
    <w:rsid w:val="00FB1946"/>
    <w:rsid w:val="00FB3915"/>
    <w:rsid w:val="00FB3DBE"/>
    <w:rsid w:val="00FB4510"/>
    <w:rsid w:val="00FB56BE"/>
    <w:rsid w:val="00FB668B"/>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A7B"/>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879"/>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155535">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493981220">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pgedystrybucja.pl/strefa-klienta/przydatne-dokumenty"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część 5.docx</dmsv2BaseFileName>
    <dmsv2BaseDisplayName xmlns="http://schemas.microsoft.com/sharepoint/v3">Załącznik nr 1 do SWZ - OPZ część 5</dmsv2BaseDisplayName>
    <dmsv2SWPP2ObjectNumber xmlns="http://schemas.microsoft.com/sharepoint/v3">POST/DYS/OLD/GZ/04378/2025                        </dmsv2SWPP2ObjectNumber>
    <dmsv2SWPP2SumMD5 xmlns="http://schemas.microsoft.com/sharepoint/v3">b2b81bc822fbb396903c5d8b60bd56a1</dmsv2SWPP2SumMD5>
    <dmsv2BaseMoved xmlns="http://schemas.microsoft.com/sharepoint/v3">false</dmsv2BaseMoved>
    <dmsv2BaseIsSensitive xmlns="http://schemas.microsoft.com/sharepoint/v3">true</dmsv2BaseIsSensitive>
    <dmsv2SWPP2IDSWPP2 xmlns="http://schemas.microsoft.com/sharepoint/v3">700750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23911329</dmsv2BaseClientSystemDocumentID>
    <dmsv2BaseModifiedByID xmlns="http://schemas.microsoft.com/sharepoint/v3">11703060</dmsv2BaseModifiedByID>
    <dmsv2BaseCreatedByID xmlns="http://schemas.microsoft.com/sharepoint/v3">11703060</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JEUP5JKVCYQC-1440096624-17277</_dlc_DocId>
    <_dlc_DocIdUrl xmlns="a19cb1c7-c5c7-46d4-85ae-d83685407bba">
      <Url>https://swpp2.dms.gkpge.pl/sites/41/_layouts/15/DocIdRedir.aspx?ID=JEUP5JKVCYQC-1440096624-17277</Url>
      <Description>JEUP5JKVCYQC-1440096624-17277</Description>
    </_dlc_DocIdUrl>
  </documentManagement>
</p:propertie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6F5A3C7C-5CF1-4256-B5CF-CA05A4D1E250}"/>
</file>

<file path=customXml/itemProps3.xml><?xml version="1.0" encoding="utf-8"?>
<ds:datastoreItem xmlns:ds="http://schemas.openxmlformats.org/officeDocument/2006/customXml" ds:itemID="{8CE741A8-D92C-4887-AF59-C4A97C9CB2C3}">
  <ds:schemaRefs>
    <ds:schemaRef ds:uri="http://schemas.microsoft.com/sharepoint/events"/>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12A992EF-F46D-4159-A1AB-388364C495F0}">
  <ds:schemaRefs>
    <ds:schemaRef ds:uri="http://schemas.openxmlformats.org/officeDocument/2006/bibliography"/>
  </ds:schemaRefs>
</ds:datastoreItem>
</file>

<file path=customXml/itemProps6.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18</Pages>
  <Words>5241</Words>
  <Characters>31448</Characters>
  <Application>Microsoft Office Word</Application>
  <DocSecurity>0</DocSecurity>
  <Lines>262</Lines>
  <Paragraphs>73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36616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Klimacki Dariusz [PGE Dystr. O.Łódź]</cp:lastModifiedBy>
  <cp:revision>55</cp:revision>
  <cp:lastPrinted>2021-02-26T13:14:00Z</cp:lastPrinted>
  <dcterms:created xsi:type="dcterms:W3CDTF">2024-12-03T12:37:00Z</dcterms:created>
  <dcterms:modified xsi:type="dcterms:W3CDTF">2025-12-04T07:56:00Z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_dlc_DocIdItemGuid">
    <vt:lpwstr>bc30ca92-0bdc-4c38-a6ac-9211058b3c83</vt:lpwstr>
  </property>
</Properties>
</file>